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49E9F06" w:rsidR="00776004" w:rsidRPr="00F55AD7" w:rsidRDefault="00816606" w:rsidP="0014597C">
      <w:pPr>
        <w:pStyle w:val="Documentname"/>
      </w:pPr>
      <w:r>
        <w:t>developments and implications of maritime autonomous surface ships</w:t>
      </w:r>
      <w:r w:rsidR="00AD5E46">
        <w:t xml:space="preserve"> (MASS)</w:t>
      </w:r>
      <w:r>
        <w:t xml:space="preserve"> for coastal authorities</w:t>
      </w:r>
    </w:p>
    <w:p w14:paraId="508B62A6" w14:textId="77777777" w:rsidR="004E0BBB" w:rsidRPr="00F55AD7" w:rsidRDefault="004E0BBB" w:rsidP="00CB1D11">
      <w:pPr>
        <w:suppressAutoHyphens/>
      </w:pPr>
    </w:p>
    <w:p w14:paraId="3DEFD854" w14:textId="77777777" w:rsidR="009C1C2D" w:rsidRPr="00FD1793" w:rsidRDefault="009C1C2D" w:rsidP="009C1C2D">
      <w:pPr>
        <w:spacing w:line="240" w:lineRule="auto"/>
        <w:ind w:left="720"/>
        <w:rPr>
          <w:rFonts w:eastAsia="Times New Roman"/>
          <w:sz w:val="22"/>
        </w:rPr>
      </w:pPr>
    </w:p>
    <w:p w14:paraId="2F912980" w14:textId="572DE08A" w:rsidR="009C1C2D" w:rsidRPr="00822988" w:rsidRDefault="009C1C2D" w:rsidP="00FD1793">
      <w:p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u w:val="single"/>
        </w:rPr>
        <w:t>During ITG-05 – May 9 2024</w:t>
      </w:r>
      <w:r w:rsidRPr="00822988">
        <w:rPr>
          <w:rFonts w:ascii="Calibri" w:eastAsia="Times New Roman" w:hAnsi="Calibri" w:cs="Calibri"/>
          <w:sz w:val="20"/>
          <w:szCs w:val="20"/>
          <w:highlight w:val="yellow"/>
        </w:rPr>
        <w:br/>
      </w:r>
      <w:r w:rsidR="00FD1793" w:rsidRPr="00822988">
        <w:rPr>
          <w:rFonts w:ascii="Calibri" w:eastAsia="Times New Roman" w:hAnsi="Calibri" w:cs="Calibri"/>
          <w:b/>
          <w:bCs/>
          <w:sz w:val="20"/>
          <w:szCs w:val="20"/>
          <w:highlight w:val="yellow"/>
        </w:rPr>
        <w:t xml:space="preserve">Agreed – </w:t>
      </w:r>
      <w:r w:rsidR="0081707D" w:rsidRPr="00822988">
        <w:rPr>
          <w:rFonts w:ascii="Calibri" w:eastAsia="Times New Roman" w:hAnsi="Calibri" w:cs="Calibri"/>
          <w:b/>
          <w:bCs/>
          <w:sz w:val="20"/>
          <w:szCs w:val="20"/>
          <w:highlight w:val="yellow"/>
        </w:rPr>
        <w:t>Master Guideline with annexes (</w:t>
      </w:r>
      <w:proofErr w:type="gramStart"/>
      <w:r w:rsidR="0081707D" w:rsidRPr="00822988">
        <w:rPr>
          <w:rFonts w:ascii="Calibri" w:eastAsia="Times New Roman" w:hAnsi="Calibri" w:cs="Calibri"/>
          <w:b/>
          <w:bCs/>
          <w:sz w:val="20"/>
          <w:szCs w:val="20"/>
          <w:highlight w:val="yellow"/>
        </w:rPr>
        <w:t>similar to</w:t>
      </w:r>
      <w:proofErr w:type="gramEnd"/>
      <w:r w:rsidR="0081707D" w:rsidRPr="00822988">
        <w:rPr>
          <w:rFonts w:ascii="Calibri" w:eastAsia="Times New Roman" w:hAnsi="Calibri" w:cs="Calibri"/>
          <w:b/>
          <w:bCs/>
          <w:sz w:val="20"/>
          <w:szCs w:val="20"/>
          <w:highlight w:val="yellow"/>
        </w:rPr>
        <w:t xml:space="preserve"> G1111 series);</w:t>
      </w:r>
      <w:r w:rsidR="0081707D" w:rsidRPr="00822988">
        <w:rPr>
          <w:rFonts w:ascii="Calibri" w:eastAsia="Times New Roman" w:hAnsi="Calibri" w:cs="Calibri"/>
          <w:sz w:val="20"/>
          <w:szCs w:val="20"/>
          <w:highlight w:val="yellow"/>
        </w:rPr>
        <w:t xml:space="preserve"> </w:t>
      </w:r>
      <w:r w:rsidR="002F426A" w:rsidRPr="00822988">
        <w:rPr>
          <w:rFonts w:ascii="Calibri" w:eastAsia="Times New Roman" w:hAnsi="Calibri" w:cs="Calibri"/>
          <w:sz w:val="20"/>
          <w:szCs w:val="20"/>
          <w:highlight w:val="yellow"/>
        </w:rPr>
        <w:t xml:space="preserve">Note – no further meeting planned before IALA Committees in Sept/Oct 2024 (at this time – may be updated after the June 13 MASS Task Force Meeting) </w:t>
      </w:r>
    </w:p>
    <w:p w14:paraId="6F2D7953" w14:textId="31CE8241" w:rsidR="002F426A" w:rsidRPr="00822988" w:rsidRDefault="002F426A" w:rsidP="00FD1793">
      <w:pPr>
        <w:spacing w:line="240" w:lineRule="auto"/>
        <w:rPr>
          <w:rFonts w:ascii="Calibri" w:eastAsia="Times New Roman" w:hAnsi="Calibri" w:cs="Calibri"/>
          <w:b/>
          <w:bCs/>
          <w:sz w:val="20"/>
          <w:szCs w:val="20"/>
          <w:highlight w:val="yellow"/>
        </w:rPr>
      </w:pPr>
      <w:r w:rsidRPr="00822988">
        <w:rPr>
          <w:rFonts w:ascii="Calibri" w:eastAsia="Times New Roman" w:hAnsi="Calibri" w:cs="Calibri"/>
          <w:b/>
          <w:bCs/>
          <w:sz w:val="20"/>
          <w:szCs w:val="20"/>
          <w:highlight w:val="yellow"/>
        </w:rPr>
        <w:t>Actions:</w:t>
      </w:r>
    </w:p>
    <w:p w14:paraId="697CC03A" w14:textId="6963AA82" w:rsidR="00FD1793" w:rsidRPr="00822988" w:rsidRDefault="0081707D" w:rsidP="009C1C2D">
      <w:pPr>
        <w:pStyle w:val="ListParagraph"/>
        <w:numPr>
          <w:ilvl w:val="0"/>
          <w:numId w:val="279"/>
        </w:num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rPr>
        <w:t xml:space="preserve">JCJ to </w:t>
      </w:r>
      <w:r w:rsidR="00734EE6" w:rsidRPr="00822988">
        <w:rPr>
          <w:rFonts w:ascii="Calibri" w:eastAsia="Times New Roman" w:hAnsi="Calibri" w:cs="Calibri"/>
          <w:sz w:val="20"/>
          <w:szCs w:val="20"/>
          <w:highlight w:val="yellow"/>
        </w:rPr>
        <w:t xml:space="preserve">develop based on existing material and present to MASS TF 13 June; VTS MASS guideline due for completion Sept 2026.  </w:t>
      </w:r>
    </w:p>
    <w:p w14:paraId="21C6BA32" w14:textId="3AE14B0A" w:rsidR="00223568" w:rsidRPr="00822988" w:rsidRDefault="00223568" w:rsidP="009C1C2D">
      <w:pPr>
        <w:pStyle w:val="ListParagraph"/>
        <w:numPr>
          <w:ilvl w:val="0"/>
          <w:numId w:val="279"/>
        </w:num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rPr>
        <w:t xml:space="preserve">JCJ review ARM content – propose draft ARM MASS </w:t>
      </w:r>
      <w:proofErr w:type="gramStart"/>
      <w:r w:rsidR="00F333ED" w:rsidRPr="00822988">
        <w:rPr>
          <w:rFonts w:ascii="Calibri" w:eastAsia="Times New Roman" w:hAnsi="Calibri" w:cs="Calibri"/>
          <w:sz w:val="20"/>
          <w:szCs w:val="20"/>
          <w:highlight w:val="yellow"/>
        </w:rPr>
        <w:t>guideline;  ENG</w:t>
      </w:r>
      <w:proofErr w:type="gramEnd"/>
      <w:r w:rsidR="00F333ED" w:rsidRPr="00822988">
        <w:rPr>
          <w:rFonts w:ascii="Calibri" w:eastAsia="Times New Roman" w:hAnsi="Calibri" w:cs="Calibri"/>
          <w:sz w:val="20"/>
          <w:szCs w:val="20"/>
          <w:highlight w:val="yellow"/>
        </w:rPr>
        <w:t xml:space="preserve"> content development (Oct </w:t>
      </w:r>
      <w:r w:rsidR="001B006E" w:rsidRPr="00822988">
        <w:rPr>
          <w:rFonts w:ascii="Calibri" w:eastAsia="Times New Roman" w:hAnsi="Calibri" w:cs="Calibri"/>
          <w:sz w:val="20"/>
          <w:szCs w:val="20"/>
          <w:highlight w:val="yellow"/>
        </w:rPr>
        <w:t>21-25 – Sydney); DTEC content – DTEC 3</w:t>
      </w:r>
    </w:p>
    <w:p w14:paraId="393BEB43" w14:textId="7E6B0AD1" w:rsidR="003B1D0C" w:rsidRPr="00822988" w:rsidRDefault="003B1D0C" w:rsidP="009C1C2D">
      <w:pPr>
        <w:pStyle w:val="ListParagraph"/>
        <w:numPr>
          <w:ilvl w:val="0"/>
          <w:numId w:val="279"/>
        </w:numPr>
        <w:spacing w:line="240" w:lineRule="auto"/>
        <w:rPr>
          <w:rFonts w:eastAsia="Times New Roman"/>
          <w:sz w:val="20"/>
          <w:szCs w:val="20"/>
        </w:rPr>
      </w:pPr>
      <w:r w:rsidRPr="00822988">
        <w:rPr>
          <w:rFonts w:ascii="Calibri" w:eastAsia="Times New Roman" w:hAnsi="Calibri" w:cs="Calibri"/>
          <w:sz w:val="20"/>
          <w:szCs w:val="20"/>
          <w:highlight w:val="yellow"/>
        </w:rPr>
        <w:t>JCJ – update MASS Guideline Development Folder under MASS Task Force on IALA File Share</w:t>
      </w:r>
      <w:r w:rsidRPr="00822988">
        <w:rPr>
          <w:rFonts w:ascii="Calibri" w:eastAsia="Times New Roman" w:hAnsi="Calibri" w:cs="Calibri"/>
          <w:sz w:val="20"/>
          <w:szCs w:val="20"/>
        </w:rPr>
        <w:t xml:space="preserve"> </w:t>
      </w:r>
    </w:p>
    <w:p w14:paraId="13947FB3" w14:textId="77777777" w:rsidR="00EC0490" w:rsidRPr="00822988" w:rsidRDefault="00EC0490" w:rsidP="00EC0490">
      <w:pPr>
        <w:pStyle w:val="BodyText"/>
        <w:rPr>
          <w:sz w:val="20"/>
          <w:szCs w:val="20"/>
          <w:u w:val="single"/>
          <w:lang w:eastAsia="en-GB"/>
        </w:rPr>
      </w:pPr>
      <w:r w:rsidRPr="00822988">
        <w:rPr>
          <w:sz w:val="20"/>
          <w:szCs w:val="20"/>
          <w:u w:val="single"/>
          <w:lang w:eastAsia="en-GB"/>
        </w:rPr>
        <w:lastRenderedPageBreak/>
        <w:t xml:space="preserve">NOTE – general comments to consider: </w:t>
      </w:r>
    </w:p>
    <w:p w14:paraId="42F3A3CF"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Simon – every MASS need a secondary positing system – ENG input.  </w:t>
      </w:r>
    </w:p>
    <w:p w14:paraId="17E0155E"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Need to provide input into IMO on the role of </w:t>
      </w:r>
      <w:proofErr w:type="spellStart"/>
      <w:r w:rsidRPr="00822988">
        <w:rPr>
          <w:sz w:val="20"/>
          <w:szCs w:val="20"/>
          <w:lang w:eastAsia="en-GB"/>
        </w:rPr>
        <w:t>AtoN</w:t>
      </w:r>
      <w:proofErr w:type="spellEnd"/>
      <w:r w:rsidRPr="00822988">
        <w:rPr>
          <w:sz w:val="20"/>
          <w:szCs w:val="20"/>
          <w:lang w:eastAsia="en-GB"/>
        </w:rPr>
        <w:t xml:space="preserve"> – can adjust guideline after. </w:t>
      </w:r>
    </w:p>
    <w:p w14:paraId="0AA07079"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VTS – developing a </w:t>
      </w:r>
      <w:proofErr w:type="gramStart"/>
      <w:r w:rsidRPr="00822988">
        <w:rPr>
          <w:sz w:val="20"/>
          <w:szCs w:val="20"/>
          <w:lang w:eastAsia="en-GB"/>
        </w:rPr>
        <w:t>high level</w:t>
      </w:r>
      <w:proofErr w:type="gramEnd"/>
      <w:r w:rsidRPr="00822988">
        <w:rPr>
          <w:sz w:val="20"/>
          <w:szCs w:val="20"/>
          <w:lang w:eastAsia="en-GB"/>
        </w:rPr>
        <w:t xml:space="preserve"> brief on the implications for VTS </w:t>
      </w:r>
    </w:p>
    <w:p w14:paraId="480783B6"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Neil – what are the opportunities for IALA to be engaged in the development of the roadmap at MSC </w:t>
      </w:r>
    </w:p>
    <w:p w14:paraId="6354A7F8"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Road Map for the MASS Guidelines </w:t>
      </w: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11449EAD" w14:textId="77777777" w:rsidR="000E0EC6" w:rsidRPr="000870E9" w:rsidRDefault="00F404B9" w:rsidP="00CB1D11">
      <w:pPr>
        <w:pStyle w:val="MRN"/>
        <w:suppressAutoHyphens/>
        <w:rPr>
          <w:lang w:val="sv-SE"/>
        </w:rPr>
        <w:sectPr w:rsidR="000E0EC6" w:rsidRPr="000870E9" w:rsidSect="00D72DF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4"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5"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72DF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3585628" w14:textId="1440101B" w:rsidR="00822988" w:rsidRDefault="000C2857">
      <w:pPr>
        <w:pStyle w:val="TOC1"/>
        <w:rPr>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822988" w:rsidRPr="000C071C">
        <w:t>1.</w:t>
      </w:r>
      <w:r w:rsidR="00822988">
        <w:rPr>
          <w:b w:val="0"/>
          <w:caps w:val="0"/>
          <w:color w:val="auto"/>
          <w:kern w:val="2"/>
          <w:sz w:val="24"/>
          <w:szCs w:val="24"/>
          <w:lang w:val="en-US"/>
          <w14:ligatures w14:val="standardContextual"/>
        </w:rPr>
        <w:tab/>
      </w:r>
      <w:r w:rsidR="00822988">
        <w:t>Introduction</w:t>
      </w:r>
      <w:r w:rsidR="00822988">
        <w:tab/>
      </w:r>
      <w:r w:rsidR="00822988">
        <w:fldChar w:fldCharType="begin"/>
      </w:r>
      <w:r w:rsidR="00822988">
        <w:instrText xml:space="preserve"> PAGEREF _Toc168907466 \h </w:instrText>
      </w:r>
      <w:r w:rsidR="00822988">
        <w:fldChar w:fldCharType="separate"/>
      </w:r>
      <w:r w:rsidR="00437A60">
        <w:t>6</w:t>
      </w:r>
      <w:r w:rsidR="00822988">
        <w:fldChar w:fldCharType="end"/>
      </w:r>
    </w:p>
    <w:p w14:paraId="0EEE05BD" w14:textId="0EF151B4" w:rsidR="00822988" w:rsidRDefault="00822988">
      <w:pPr>
        <w:pStyle w:val="TOC1"/>
        <w:rPr>
          <w:b w:val="0"/>
          <w:caps w:val="0"/>
          <w:color w:val="auto"/>
          <w:kern w:val="2"/>
          <w:sz w:val="24"/>
          <w:szCs w:val="24"/>
          <w:lang w:val="en-US"/>
          <w14:ligatures w14:val="standardContextual"/>
        </w:rPr>
      </w:pPr>
      <w:r w:rsidRPr="000C071C">
        <w:t>2.</w:t>
      </w:r>
      <w:r>
        <w:rPr>
          <w:b w:val="0"/>
          <w:caps w:val="0"/>
          <w:color w:val="auto"/>
          <w:kern w:val="2"/>
          <w:sz w:val="24"/>
          <w:szCs w:val="24"/>
          <w:lang w:val="en-US"/>
          <w14:ligatures w14:val="standardContextual"/>
        </w:rPr>
        <w:tab/>
      </w:r>
      <w:r>
        <w:t>Aims, Objectives and Guideing Principles</w:t>
      </w:r>
      <w:r>
        <w:tab/>
      </w:r>
      <w:r>
        <w:fldChar w:fldCharType="begin"/>
      </w:r>
      <w:r>
        <w:instrText xml:space="preserve"> PAGEREF _Toc168907467 \h </w:instrText>
      </w:r>
      <w:r>
        <w:fldChar w:fldCharType="separate"/>
      </w:r>
      <w:r w:rsidR="00437A60">
        <w:t>6</w:t>
      </w:r>
      <w:r>
        <w:fldChar w:fldCharType="end"/>
      </w:r>
    </w:p>
    <w:p w14:paraId="5C5EE8E4" w14:textId="2FE9655F" w:rsidR="00822988" w:rsidRDefault="00822988">
      <w:pPr>
        <w:pStyle w:val="TOC3"/>
        <w:tabs>
          <w:tab w:val="left" w:pos="1134"/>
        </w:tabs>
        <w:rPr>
          <w:noProof/>
          <w:color w:val="auto"/>
          <w:kern w:val="2"/>
          <w:sz w:val="24"/>
          <w:szCs w:val="24"/>
          <w:lang w:val="en-US"/>
          <w14:ligatures w14:val="standardContextual"/>
        </w:rPr>
      </w:pPr>
      <w:r>
        <w:rPr>
          <w:noProof/>
        </w:rPr>
        <w:t>2.1.1.</w:t>
      </w:r>
      <w:r>
        <w:rPr>
          <w:noProof/>
          <w:color w:val="auto"/>
          <w:kern w:val="2"/>
          <w:sz w:val="24"/>
          <w:szCs w:val="24"/>
          <w:lang w:val="en-US"/>
          <w14:ligatures w14:val="standardContextual"/>
        </w:rPr>
        <w:tab/>
      </w:r>
      <w:r>
        <w:rPr>
          <w:noProof/>
        </w:rPr>
        <w:t>Aim</w:t>
      </w:r>
      <w:r>
        <w:rPr>
          <w:noProof/>
        </w:rPr>
        <w:tab/>
      </w:r>
      <w:r>
        <w:rPr>
          <w:noProof/>
        </w:rPr>
        <w:fldChar w:fldCharType="begin"/>
      </w:r>
      <w:r>
        <w:rPr>
          <w:noProof/>
        </w:rPr>
        <w:instrText xml:space="preserve"> PAGEREF _Toc168907468 \h </w:instrText>
      </w:r>
      <w:r>
        <w:rPr>
          <w:noProof/>
        </w:rPr>
      </w:r>
      <w:r>
        <w:rPr>
          <w:noProof/>
        </w:rPr>
        <w:fldChar w:fldCharType="separate"/>
      </w:r>
      <w:r w:rsidR="00437A60">
        <w:rPr>
          <w:noProof/>
        </w:rPr>
        <w:t>6</w:t>
      </w:r>
      <w:r>
        <w:rPr>
          <w:noProof/>
        </w:rPr>
        <w:fldChar w:fldCharType="end"/>
      </w:r>
    </w:p>
    <w:p w14:paraId="40196CBD" w14:textId="424B9643" w:rsidR="00822988" w:rsidRDefault="00822988">
      <w:pPr>
        <w:pStyle w:val="TOC3"/>
        <w:tabs>
          <w:tab w:val="left" w:pos="1134"/>
        </w:tabs>
        <w:rPr>
          <w:noProof/>
          <w:color w:val="auto"/>
          <w:kern w:val="2"/>
          <w:sz w:val="24"/>
          <w:szCs w:val="24"/>
          <w:lang w:val="en-US"/>
          <w14:ligatures w14:val="standardContextual"/>
        </w:rPr>
      </w:pPr>
      <w:r>
        <w:rPr>
          <w:noProof/>
        </w:rPr>
        <w:t>2.1.2.</w:t>
      </w:r>
      <w:r>
        <w:rPr>
          <w:noProof/>
          <w:color w:val="auto"/>
          <w:kern w:val="2"/>
          <w:sz w:val="24"/>
          <w:szCs w:val="24"/>
          <w:lang w:val="en-US"/>
          <w14:ligatures w14:val="standardContextual"/>
        </w:rPr>
        <w:tab/>
      </w:r>
      <w:r>
        <w:rPr>
          <w:noProof/>
        </w:rPr>
        <w:t>Objective</w:t>
      </w:r>
      <w:r>
        <w:rPr>
          <w:noProof/>
        </w:rPr>
        <w:tab/>
      </w:r>
      <w:r>
        <w:rPr>
          <w:noProof/>
        </w:rPr>
        <w:fldChar w:fldCharType="begin"/>
      </w:r>
      <w:r>
        <w:rPr>
          <w:noProof/>
        </w:rPr>
        <w:instrText xml:space="preserve"> PAGEREF _Toc168907469 \h </w:instrText>
      </w:r>
      <w:r>
        <w:rPr>
          <w:noProof/>
        </w:rPr>
      </w:r>
      <w:r>
        <w:rPr>
          <w:noProof/>
        </w:rPr>
        <w:fldChar w:fldCharType="separate"/>
      </w:r>
      <w:r w:rsidR="00437A60">
        <w:rPr>
          <w:noProof/>
        </w:rPr>
        <w:t>7</w:t>
      </w:r>
      <w:r>
        <w:rPr>
          <w:noProof/>
        </w:rPr>
        <w:fldChar w:fldCharType="end"/>
      </w:r>
    </w:p>
    <w:p w14:paraId="2A6D5671" w14:textId="1FAEF53A" w:rsidR="00822988" w:rsidRDefault="00822988">
      <w:pPr>
        <w:pStyle w:val="TOC3"/>
        <w:tabs>
          <w:tab w:val="left" w:pos="1134"/>
        </w:tabs>
        <w:rPr>
          <w:noProof/>
          <w:color w:val="auto"/>
          <w:kern w:val="2"/>
          <w:sz w:val="24"/>
          <w:szCs w:val="24"/>
          <w:lang w:val="en-US"/>
          <w14:ligatures w14:val="standardContextual"/>
        </w:rPr>
      </w:pPr>
      <w:r>
        <w:rPr>
          <w:noProof/>
        </w:rPr>
        <w:t>2.1.3.</w:t>
      </w:r>
      <w:r>
        <w:rPr>
          <w:noProof/>
          <w:color w:val="auto"/>
          <w:kern w:val="2"/>
          <w:sz w:val="24"/>
          <w:szCs w:val="24"/>
          <w:lang w:val="en-US"/>
          <w14:ligatures w14:val="standardContextual"/>
        </w:rPr>
        <w:tab/>
      </w:r>
      <w:r>
        <w:rPr>
          <w:noProof/>
        </w:rPr>
        <w:t>Guiding Principles</w:t>
      </w:r>
      <w:r>
        <w:rPr>
          <w:noProof/>
        </w:rPr>
        <w:tab/>
      </w:r>
      <w:r>
        <w:rPr>
          <w:noProof/>
        </w:rPr>
        <w:fldChar w:fldCharType="begin"/>
      </w:r>
      <w:r>
        <w:rPr>
          <w:noProof/>
        </w:rPr>
        <w:instrText xml:space="preserve"> PAGEREF _Toc168907470 \h </w:instrText>
      </w:r>
      <w:r>
        <w:rPr>
          <w:noProof/>
        </w:rPr>
      </w:r>
      <w:r>
        <w:rPr>
          <w:noProof/>
        </w:rPr>
        <w:fldChar w:fldCharType="separate"/>
      </w:r>
      <w:r w:rsidR="00437A60">
        <w:rPr>
          <w:noProof/>
        </w:rPr>
        <w:t>7</w:t>
      </w:r>
      <w:r>
        <w:rPr>
          <w:noProof/>
        </w:rPr>
        <w:fldChar w:fldCharType="end"/>
      </w:r>
    </w:p>
    <w:p w14:paraId="3F9A0757" w14:textId="7776E114" w:rsidR="00822988" w:rsidRDefault="00822988">
      <w:pPr>
        <w:pStyle w:val="TOC1"/>
        <w:rPr>
          <w:b w:val="0"/>
          <w:caps w:val="0"/>
          <w:color w:val="auto"/>
          <w:kern w:val="2"/>
          <w:sz w:val="24"/>
          <w:szCs w:val="24"/>
          <w:lang w:val="en-US"/>
          <w14:ligatures w14:val="standardContextual"/>
        </w:rPr>
      </w:pPr>
      <w:r w:rsidRPr="000C071C">
        <w:t>3.</w:t>
      </w:r>
      <w:r>
        <w:rPr>
          <w:b w:val="0"/>
          <w:caps w:val="0"/>
          <w:color w:val="auto"/>
          <w:kern w:val="2"/>
          <w:sz w:val="24"/>
          <w:szCs w:val="24"/>
          <w:lang w:val="en-US"/>
          <w14:ligatures w14:val="standardContextual"/>
        </w:rPr>
        <w:tab/>
      </w:r>
      <w:r>
        <w:t>IMO’s Regulatory Framework for MASS</w:t>
      </w:r>
      <w:r>
        <w:tab/>
      </w:r>
      <w:r>
        <w:fldChar w:fldCharType="begin"/>
      </w:r>
      <w:r>
        <w:instrText xml:space="preserve"> PAGEREF _Toc168907471 \h </w:instrText>
      </w:r>
      <w:r>
        <w:fldChar w:fldCharType="separate"/>
      </w:r>
      <w:r w:rsidR="00437A60">
        <w:t>7</w:t>
      </w:r>
      <w:r>
        <w:fldChar w:fldCharType="end"/>
      </w:r>
    </w:p>
    <w:p w14:paraId="131869BA" w14:textId="3B878405" w:rsidR="00822988" w:rsidRDefault="00822988">
      <w:pPr>
        <w:pStyle w:val="TOC2"/>
        <w:rPr>
          <w:color w:val="auto"/>
          <w:kern w:val="2"/>
          <w:sz w:val="24"/>
          <w:szCs w:val="24"/>
          <w:lang w:val="en-US"/>
          <w14:ligatures w14:val="standardContextual"/>
        </w:rPr>
      </w:pPr>
      <w:r>
        <w:t>3.1.</w:t>
      </w:r>
      <w:r>
        <w:rPr>
          <w:color w:val="auto"/>
          <w:kern w:val="2"/>
          <w:sz w:val="24"/>
          <w:szCs w:val="24"/>
          <w:lang w:val="en-US"/>
          <w14:ligatures w14:val="standardContextual"/>
        </w:rPr>
        <w:tab/>
      </w:r>
      <w:r>
        <w:t>IMO’s MASS Code structure and relation to IMO Instruments</w:t>
      </w:r>
      <w:r>
        <w:tab/>
      </w:r>
      <w:r>
        <w:fldChar w:fldCharType="begin"/>
      </w:r>
      <w:r>
        <w:instrText xml:space="preserve"> PAGEREF _Toc168907472 \h </w:instrText>
      </w:r>
      <w:r>
        <w:fldChar w:fldCharType="separate"/>
      </w:r>
      <w:r w:rsidR="00437A60">
        <w:t>8</w:t>
      </w:r>
      <w:r>
        <w:fldChar w:fldCharType="end"/>
      </w:r>
    </w:p>
    <w:p w14:paraId="2A9CC53C" w14:textId="3776B0EC" w:rsidR="00822988" w:rsidRDefault="00822988">
      <w:pPr>
        <w:pStyle w:val="TOC2"/>
        <w:rPr>
          <w:color w:val="auto"/>
          <w:kern w:val="2"/>
          <w:sz w:val="24"/>
          <w:szCs w:val="24"/>
          <w:lang w:val="en-US"/>
          <w14:ligatures w14:val="standardContextual"/>
        </w:rPr>
      </w:pPr>
      <w:r>
        <w:t>3.2.</w:t>
      </w:r>
      <w:r>
        <w:rPr>
          <w:color w:val="auto"/>
          <w:kern w:val="2"/>
          <w:sz w:val="24"/>
          <w:szCs w:val="24"/>
          <w:lang w:val="en-US"/>
          <w14:ligatures w14:val="standardContextual"/>
        </w:rPr>
        <w:tab/>
      </w:r>
      <w:r>
        <w:t>Terminology and Defintions</w:t>
      </w:r>
      <w:r>
        <w:tab/>
      </w:r>
      <w:r>
        <w:fldChar w:fldCharType="begin"/>
      </w:r>
      <w:r>
        <w:instrText xml:space="preserve"> PAGEREF _Toc168907473 \h </w:instrText>
      </w:r>
      <w:r>
        <w:fldChar w:fldCharType="separate"/>
      </w:r>
      <w:r w:rsidR="00437A60">
        <w:t>8</w:t>
      </w:r>
      <w:r>
        <w:fldChar w:fldCharType="end"/>
      </w:r>
    </w:p>
    <w:p w14:paraId="5B475F45" w14:textId="1F922858" w:rsidR="00822988" w:rsidRDefault="00822988">
      <w:pPr>
        <w:pStyle w:val="TOC1"/>
        <w:rPr>
          <w:b w:val="0"/>
          <w:caps w:val="0"/>
          <w:color w:val="auto"/>
          <w:kern w:val="2"/>
          <w:sz w:val="24"/>
          <w:szCs w:val="24"/>
          <w:lang w:val="en-US"/>
          <w14:ligatures w14:val="standardContextual"/>
        </w:rPr>
      </w:pPr>
      <w:r w:rsidRPr="000C071C">
        <w:rPr>
          <w:caps w:val="0"/>
        </w:rPr>
        <w:t>4.</w:t>
      </w:r>
      <w:r>
        <w:rPr>
          <w:b w:val="0"/>
          <w:caps w:val="0"/>
          <w:color w:val="auto"/>
          <w:kern w:val="2"/>
          <w:sz w:val="24"/>
          <w:szCs w:val="24"/>
          <w:lang w:val="en-US"/>
          <w14:ligatures w14:val="standardContextual"/>
        </w:rPr>
        <w:tab/>
      </w:r>
      <w:r w:rsidRPr="000C071C">
        <w:rPr>
          <w:caps w:val="0"/>
        </w:rPr>
        <w:t>IALA and MASS</w:t>
      </w:r>
      <w:r>
        <w:tab/>
      </w:r>
      <w:r>
        <w:fldChar w:fldCharType="begin"/>
      </w:r>
      <w:r>
        <w:instrText xml:space="preserve"> PAGEREF _Toc168907474 \h </w:instrText>
      </w:r>
      <w:r>
        <w:fldChar w:fldCharType="separate"/>
      </w:r>
      <w:r w:rsidR="00437A60">
        <w:t>8</w:t>
      </w:r>
      <w:r>
        <w:fldChar w:fldCharType="end"/>
      </w:r>
    </w:p>
    <w:p w14:paraId="5C1EB70D" w14:textId="579182C7" w:rsidR="00822988" w:rsidRDefault="00822988">
      <w:pPr>
        <w:pStyle w:val="TOC2"/>
        <w:rPr>
          <w:color w:val="auto"/>
          <w:kern w:val="2"/>
          <w:sz w:val="24"/>
          <w:szCs w:val="24"/>
          <w:lang w:val="en-US"/>
          <w14:ligatures w14:val="standardContextual"/>
        </w:rPr>
      </w:pPr>
      <w:r>
        <w:t>4.1.</w:t>
      </w:r>
      <w:r>
        <w:rPr>
          <w:color w:val="auto"/>
          <w:kern w:val="2"/>
          <w:sz w:val="24"/>
          <w:szCs w:val="24"/>
          <w:lang w:val="en-US"/>
          <w14:ligatures w14:val="standardContextual"/>
        </w:rPr>
        <w:tab/>
      </w:r>
      <w:r>
        <w:t>Considerations for MASS</w:t>
      </w:r>
      <w:r>
        <w:tab/>
      </w:r>
      <w:r>
        <w:fldChar w:fldCharType="begin"/>
      </w:r>
      <w:r>
        <w:instrText xml:space="preserve"> PAGEREF _Toc168907475 \h </w:instrText>
      </w:r>
      <w:r>
        <w:fldChar w:fldCharType="separate"/>
      </w:r>
      <w:r w:rsidR="00437A60">
        <w:t>9</w:t>
      </w:r>
      <w:r>
        <w:fldChar w:fldCharType="end"/>
      </w:r>
    </w:p>
    <w:p w14:paraId="21615786" w14:textId="7F21EC2E" w:rsidR="00822988" w:rsidRDefault="00822988">
      <w:pPr>
        <w:pStyle w:val="TOC2"/>
        <w:rPr>
          <w:color w:val="auto"/>
          <w:kern w:val="2"/>
          <w:sz w:val="24"/>
          <w:szCs w:val="24"/>
          <w:lang w:val="en-US"/>
          <w14:ligatures w14:val="standardContextual"/>
        </w:rPr>
      </w:pPr>
      <w:r>
        <w:t>4.2.</w:t>
      </w:r>
      <w:r>
        <w:rPr>
          <w:color w:val="auto"/>
          <w:kern w:val="2"/>
          <w:sz w:val="24"/>
          <w:szCs w:val="24"/>
          <w:lang w:val="en-US"/>
          <w14:ligatures w14:val="standardContextual"/>
        </w:rPr>
        <w:tab/>
      </w:r>
      <w:r w:rsidRPr="000C071C">
        <w:t>Implications of MASS for Coastal Authorities</w:t>
      </w:r>
      <w:r>
        <w:tab/>
      </w:r>
      <w:r>
        <w:fldChar w:fldCharType="begin"/>
      </w:r>
      <w:r>
        <w:instrText xml:space="preserve"> PAGEREF _Toc168907476 \h </w:instrText>
      </w:r>
      <w:r>
        <w:fldChar w:fldCharType="separate"/>
      </w:r>
      <w:r w:rsidR="00437A60">
        <w:t>10</w:t>
      </w:r>
      <w:r>
        <w:fldChar w:fldCharType="end"/>
      </w:r>
    </w:p>
    <w:p w14:paraId="2E677570" w14:textId="53AA7F00" w:rsidR="00822988" w:rsidRDefault="00822988">
      <w:pPr>
        <w:pStyle w:val="TOC3"/>
        <w:tabs>
          <w:tab w:val="left" w:pos="1134"/>
        </w:tabs>
        <w:rPr>
          <w:noProof/>
          <w:color w:val="auto"/>
          <w:kern w:val="2"/>
          <w:sz w:val="24"/>
          <w:szCs w:val="24"/>
          <w:lang w:val="en-US"/>
          <w14:ligatures w14:val="standardContextual"/>
        </w:rPr>
      </w:pPr>
      <w:r>
        <w:rPr>
          <w:noProof/>
        </w:rPr>
        <w:t>4.2.1.</w:t>
      </w:r>
      <w:r>
        <w:rPr>
          <w:noProof/>
          <w:color w:val="auto"/>
          <w:kern w:val="2"/>
          <w:sz w:val="24"/>
          <w:szCs w:val="24"/>
          <w:lang w:val="en-US"/>
          <w14:ligatures w14:val="standardContextual"/>
        </w:rPr>
        <w:tab/>
      </w:r>
      <w:r>
        <w:rPr>
          <w:noProof/>
        </w:rPr>
        <w:t>Operational context for MASS</w:t>
      </w:r>
      <w:r>
        <w:rPr>
          <w:noProof/>
        </w:rPr>
        <w:tab/>
      </w:r>
      <w:r>
        <w:rPr>
          <w:noProof/>
        </w:rPr>
        <w:fldChar w:fldCharType="begin"/>
      </w:r>
      <w:r>
        <w:rPr>
          <w:noProof/>
        </w:rPr>
        <w:instrText xml:space="preserve"> PAGEREF _Toc168907477 \h </w:instrText>
      </w:r>
      <w:r>
        <w:rPr>
          <w:noProof/>
        </w:rPr>
      </w:r>
      <w:r>
        <w:rPr>
          <w:noProof/>
        </w:rPr>
        <w:fldChar w:fldCharType="separate"/>
      </w:r>
      <w:r w:rsidR="00437A60">
        <w:rPr>
          <w:noProof/>
        </w:rPr>
        <w:t>10</w:t>
      </w:r>
      <w:r>
        <w:rPr>
          <w:noProof/>
        </w:rPr>
        <w:fldChar w:fldCharType="end"/>
      </w:r>
    </w:p>
    <w:p w14:paraId="521127A6" w14:textId="2BA293C4" w:rsidR="00822988" w:rsidRDefault="00822988">
      <w:pPr>
        <w:pStyle w:val="TOC3"/>
        <w:tabs>
          <w:tab w:val="left" w:pos="1134"/>
        </w:tabs>
        <w:rPr>
          <w:noProof/>
          <w:color w:val="auto"/>
          <w:kern w:val="2"/>
          <w:sz w:val="24"/>
          <w:szCs w:val="24"/>
          <w:lang w:val="en-US"/>
          <w14:ligatures w14:val="standardContextual"/>
        </w:rPr>
      </w:pPr>
      <w:r>
        <w:rPr>
          <w:noProof/>
        </w:rPr>
        <w:t>4.2.2.</w:t>
      </w:r>
      <w:r>
        <w:rPr>
          <w:noProof/>
          <w:color w:val="auto"/>
          <w:kern w:val="2"/>
          <w:sz w:val="24"/>
          <w:szCs w:val="24"/>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_Toc168907478 \h </w:instrText>
      </w:r>
      <w:r>
        <w:rPr>
          <w:noProof/>
        </w:rPr>
      </w:r>
      <w:r>
        <w:rPr>
          <w:noProof/>
        </w:rPr>
        <w:fldChar w:fldCharType="separate"/>
      </w:r>
      <w:r w:rsidR="00437A60">
        <w:rPr>
          <w:noProof/>
        </w:rPr>
        <w:t>10</w:t>
      </w:r>
      <w:r>
        <w:rPr>
          <w:noProof/>
        </w:rPr>
        <w:fldChar w:fldCharType="end"/>
      </w:r>
    </w:p>
    <w:p w14:paraId="772ADC99" w14:textId="32838921" w:rsidR="00822988" w:rsidRDefault="00822988">
      <w:pPr>
        <w:pStyle w:val="TOC3"/>
        <w:tabs>
          <w:tab w:val="left" w:pos="1134"/>
        </w:tabs>
        <w:rPr>
          <w:noProof/>
          <w:color w:val="auto"/>
          <w:kern w:val="2"/>
          <w:sz w:val="24"/>
          <w:szCs w:val="24"/>
          <w:lang w:val="en-US"/>
          <w14:ligatures w14:val="standardContextual"/>
        </w:rPr>
      </w:pPr>
      <w:r>
        <w:rPr>
          <w:noProof/>
        </w:rPr>
        <w:t>4.2.3.</w:t>
      </w:r>
      <w:r>
        <w:rPr>
          <w:noProof/>
          <w:color w:val="auto"/>
          <w:kern w:val="2"/>
          <w:sz w:val="24"/>
          <w:szCs w:val="24"/>
          <w:lang w:val="en-US"/>
          <w14:ligatures w14:val="standardContextual"/>
        </w:rPr>
        <w:tab/>
      </w:r>
      <w:r>
        <w:rPr>
          <w:noProof/>
        </w:rPr>
        <w:t>Risk assessment</w:t>
      </w:r>
      <w:r>
        <w:rPr>
          <w:noProof/>
        </w:rPr>
        <w:tab/>
      </w:r>
      <w:r>
        <w:rPr>
          <w:noProof/>
        </w:rPr>
        <w:fldChar w:fldCharType="begin"/>
      </w:r>
      <w:r>
        <w:rPr>
          <w:noProof/>
        </w:rPr>
        <w:instrText xml:space="preserve"> PAGEREF _Toc168907479 \h </w:instrText>
      </w:r>
      <w:r>
        <w:rPr>
          <w:noProof/>
        </w:rPr>
      </w:r>
      <w:r>
        <w:rPr>
          <w:noProof/>
        </w:rPr>
        <w:fldChar w:fldCharType="separate"/>
      </w:r>
      <w:r w:rsidR="00437A60">
        <w:rPr>
          <w:noProof/>
        </w:rPr>
        <w:t>11</w:t>
      </w:r>
      <w:r>
        <w:rPr>
          <w:noProof/>
        </w:rPr>
        <w:fldChar w:fldCharType="end"/>
      </w:r>
    </w:p>
    <w:p w14:paraId="425DDCDB" w14:textId="0E42A872" w:rsidR="00822988" w:rsidRDefault="00822988">
      <w:pPr>
        <w:pStyle w:val="TOC3"/>
        <w:tabs>
          <w:tab w:val="left" w:pos="1134"/>
        </w:tabs>
        <w:rPr>
          <w:noProof/>
          <w:color w:val="auto"/>
          <w:kern w:val="2"/>
          <w:sz w:val="24"/>
          <w:szCs w:val="24"/>
          <w:lang w:val="en-US"/>
          <w14:ligatures w14:val="standardContextual"/>
        </w:rPr>
      </w:pPr>
      <w:r>
        <w:rPr>
          <w:noProof/>
        </w:rPr>
        <w:t>4.2.4.</w:t>
      </w:r>
      <w:r>
        <w:rPr>
          <w:noProof/>
          <w:color w:val="auto"/>
          <w:kern w:val="2"/>
          <w:sz w:val="24"/>
          <w:szCs w:val="24"/>
          <w:lang w:val="en-US"/>
          <w14:ligatures w14:val="standardContextual"/>
        </w:rPr>
        <w:tab/>
      </w:r>
      <w:r>
        <w:rPr>
          <w:noProof/>
        </w:rPr>
        <w:t>Environmental considerations</w:t>
      </w:r>
      <w:r>
        <w:rPr>
          <w:noProof/>
        </w:rPr>
        <w:tab/>
      </w:r>
      <w:r>
        <w:rPr>
          <w:noProof/>
        </w:rPr>
        <w:fldChar w:fldCharType="begin"/>
      </w:r>
      <w:r>
        <w:rPr>
          <w:noProof/>
        </w:rPr>
        <w:instrText xml:space="preserve"> PAGEREF _Toc168907480 \h </w:instrText>
      </w:r>
      <w:r>
        <w:rPr>
          <w:noProof/>
        </w:rPr>
      </w:r>
      <w:r>
        <w:rPr>
          <w:noProof/>
        </w:rPr>
        <w:fldChar w:fldCharType="separate"/>
      </w:r>
      <w:r w:rsidR="00437A60">
        <w:rPr>
          <w:noProof/>
        </w:rPr>
        <w:t>11</w:t>
      </w:r>
      <w:r>
        <w:rPr>
          <w:noProof/>
        </w:rPr>
        <w:fldChar w:fldCharType="end"/>
      </w:r>
    </w:p>
    <w:p w14:paraId="25EEA064" w14:textId="2136CAB1" w:rsidR="00822988" w:rsidRDefault="00822988">
      <w:pPr>
        <w:pStyle w:val="TOC3"/>
        <w:tabs>
          <w:tab w:val="left" w:pos="1134"/>
        </w:tabs>
        <w:rPr>
          <w:noProof/>
          <w:color w:val="auto"/>
          <w:kern w:val="2"/>
          <w:sz w:val="24"/>
          <w:szCs w:val="24"/>
          <w:lang w:val="en-US"/>
          <w14:ligatures w14:val="standardContextual"/>
        </w:rPr>
      </w:pPr>
      <w:r>
        <w:rPr>
          <w:noProof/>
        </w:rPr>
        <w:t>4.2.5.</w:t>
      </w:r>
      <w:r>
        <w:rPr>
          <w:noProof/>
          <w:color w:val="auto"/>
          <w:kern w:val="2"/>
          <w:sz w:val="24"/>
          <w:szCs w:val="24"/>
          <w:lang w:val="en-US"/>
          <w14:ligatures w14:val="standardContextual"/>
        </w:rPr>
        <w:tab/>
      </w:r>
      <w:r>
        <w:rPr>
          <w:noProof/>
        </w:rPr>
        <w:t>Health and Safety</w:t>
      </w:r>
      <w:r>
        <w:rPr>
          <w:noProof/>
        </w:rPr>
        <w:tab/>
      </w:r>
      <w:r>
        <w:rPr>
          <w:noProof/>
        </w:rPr>
        <w:fldChar w:fldCharType="begin"/>
      </w:r>
      <w:r>
        <w:rPr>
          <w:noProof/>
        </w:rPr>
        <w:instrText xml:space="preserve"> PAGEREF _Toc168907481 \h </w:instrText>
      </w:r>
      <w:r>
        <w:rPr>
          <w:noProof/>
        </w:rPr>
      </w:r>
      <w:r>
        <w:rPr>
          <w:noProof/>
        </w:rPr>
        <w:fldChar w:fldCharType="separate"/>
      </w:r>
      <w:r w:rsidR="00437A60">
        <w:rPr>
          <w:noProof/>
        </w:rPr>
        <w:t>12</w:t>
      </w:r>
      <w:r>
        <w:rPr>
          <w:noProof/>
        </w:rPr>
        <w:fldChar w:fldCharType="end"/>
      </w:r>
    </w:p>
    <w:p w14:paraId="4E8BE635" w14:textId="0ACFD2E5" w:rsidR="00822988" w:rsidRDefault="00822988">
      <w:pPr>
        <w:pStyle w:val="TOC2"/>
        <w:rPr>
          <w:color w:val="auto"/>
          <w:kern w:val="2"/>
          <w:sz w:val="24"/>
          <w:szCs w:val="24"/>
          <w:lang w:val="en-US"/>
          <w14:ligatures w14:val="standardContextual"/>
        </w:rPr>
      </w:pPr>
      <w:r>
        <w:t>4.3.</w:t>
      </w:r>
      <w:r>
        <w:rPr>
          <w:color w:val="auto"/>
          <w:kern w:val="2"/>
          <w:sz w:val="24"/>
          <w:szCs w:val="24"/>
          <w:lang w:val="en-US"/>
          <w14:ligatures w14:val="standardContextual"/>
        </w:rPr>
        <w:tab/>
      </w:r>
      <w:r>
        <w:t xml:space="preserve">Implications for </w:t>
      </w:r>
      <w:r w:rsidRPr="000C071C">
        <w:t>PORTS</w:t>
      </w:r>
      <w:r>
        <w:t xml:space="preserve"> and Waterways Governance</w:t>
      </w:r>
      <w:r>
        <w:tab/>
      </w:r>
      <w:r>
        <w:fldChar w:fldCharType="begin"/>
      </w:r>
      <w:r>
        <w:instrText xml:space="preserve"> PAGEREF _Toc168907482 \h </w:instrText>
      </w:r>
      <w:r>
        <w:fldChar w:fldCharType="separate"/>
      </w:r>
      <w:r w:rsidR="00437A60">
        <w:t>12</w:t>
      </w:r>
      <w:r>
        <w:fldChar w:fldCharType="end"/>
      </w:r>
    </w:p>
    <w:p w14:paraId="680B5CD6" w14:textId="110870C7" w:rsidR="00822988" w:rsidRDefault="00822988">
      <w:pPr>
        <w:pStyle w:val="TOC3"/>
        <w:tabs>
          <w:tab w:val="left" w:pos="1134"/>
        </w:tabs>
        <w:rPr>
          <w:noProof/>
          <w:color w:val="auto"/>
          <w:kern w:val="2"/>
          <w:sz w:val="24"/>
          <w:szCs w:val="24"/>
          <w:lang w:val="en-US"/>
          <w14:ligatures w14:val="standardContextual"/>
        </w:rPr>
      </w:pPr>
      <w:r>
        <w:rPr>
          <w:noProof/>
        </w:rPr>
        <w:t>4.3.1.</w:t>
      </w:r>
      <w:r>
        <w:rPr>
          <w:noProof/>
          <w:color w:val="auto"/>
          <w:kern w:val="2"/>
          <w:sz w:val="24"/>
          <w:szCs w:val="24"/>
          <w:lang w:val="en-US"/>
          <w14:ligatures w14:val="standardContextual"/>
        </w:rPr>
        <w:tab/>
      </w:r>
      <w:r w:rsidRPr="000C071C">
        <w:rPr>
          <w:caps/>
          <w:noProof/>
        </w:rPr>
        <w:t>Regulatory Aspects</w:t>
      </w:r>
      <w:r>
        <w:rPr>
          <w:noProof/>
        </w:rPr>
        <w:tab/>
      </w:r>
      <w:r>
        <w:rPr>
          <w:noProof/>
        </w:rPr>
        <w:fldChar w:fldCharType="begin"/>
      </w:r>
      <w:r>
        <w:rPr>
          <w:noProof/>
        </w:rPr>
        <w:instrText xml:space="preserve"> PAGEREF _Toc168907483 \h </w:instrText>
      </w:r>
      <w:r>
        <w:rPr>
          <w:noProof/>
        </w:rPr>
      </w:r>
      <w:r>
        <w:rPr>
          <w:noProof/>
        </w:rPr>
        <w:fldChar w:fldCharType="separate"/>
      </w:r>
      <w:r w:rsidR="00437A60">
        <w:rPr>
          <w:noProof/>
        </w:rPr>
        <w:t>12</w:t>
      </w:r>
      <w:r>
        <w:rPr>
          <w:noProof/>
        </w:rPr>
        <w:fldChar w:fldCharType="end"/>
      </w:r>
    </w:p>
    <w:p w14:paraId="16F578ED" w14:textId="72E72108" w:rsidR="00822988" w:rsidRDefault="00822988">
      <w:pPr>
        <w:pStyle w:val="TOC3"/>
        <w:tabs>
          <w:tab w:val="left" w:pos="1134"/>
        </w:tabs>
        <w:rPr>
          <w:noProof/>
          <w:color w:val="auto"/>
          <w:kern w:val="2"/>
          <w:sz w:val="24"/>
          <w:szCs w:val="24"/>
          <w:lang w:val="en-US"/>
          <w14:ligatures w14:val="standardContextual"/>
        </w:rPr>
      </w:pPr>
      <w:r>
        <w:rPr>
          <w:noProof/>
        </w:rPr>
        <w:t>4.3.2.</w:t>
      </w:r>
      <w:r>
        <w:rPr>
          <w:noProof/>
          <w:color w:val="auto"/>
          <w:kern w:val="2"/>
          <w:sz w:val="24"/>
          <w:szCs w:val="24"/>
          <w:lang w:val="en-US"/>
          <w14:ligatures w14:val="standardContextual"/>
        </w:rPr>
        <w:tab/>
      </w:r>
      <w:r w:rsidRPr="000C071C">
        <w:rPr>
          <w:caps/>
          <w:noProof/>
        </w:rPr>
        <w:t>Operational Aspects</w:t>
      </w:r>
      <w:r>
        <w:rPr>
          <w:noProof/>
        </w:rPr>
        <w:tab/>
      </w:r>
      <w:r>
        <w:rPr>
          <w:noProof/>
        </w:rPr>
        <w:fldChar w:fldCharType="begin"/>
      </w:r>
      <w:r>
        <w:rPr>
          <w:noProof/>
        </w:rPr>
        <w:instrText xml:space="preserve"> PAGEREF _Toc168907484 \h </w:instrText>
      </w:r>
      <w:r>
        <w:rPr>
          <w:noProof/>
        </w:rPr>
      </w:r>
      <w:r>
        <w:rPr>
          <w:noProof/>
        </w:rPr>
        <w:fldChar w:fldCharType="separate"/>
      </w:r>
      <w:r w:rsidR="00437A60">
        <w:rPr>
          <w:noProof/>
        </w:rPr>
        <w:t>13</w:t>
      </w:r>
      <w:r>
        <w:rPr>
          <w:noProof/>
        </w:rPr>
        <w:fldChar w:fldCharType="end"/>
      </w:r>
    </w:p>
    <w:p w14:paraId="622CE740" w14:textId="0090E2BD" w:rsidR="00822988" w:rsidRDefault="00822988">
      <w:pPr>
        <w:pStyle w:val="TOC2"/>
        <w:rPr>
          <w:color w:val="auto"/>
          <w:kern w:val="2"/>
          <w:sz w:val="24"/>
          <w:szCs w:val="24"/>
          <w:lang w:val="en-US"/>
          <w14:ligatures w14:val="standardContextual"/>
        </w:rPr>
      </w:pPr>
      <w:r>
        <w:t>4.4.</w:t>
      </w:r>
      <w:r>
        <w:rPr>
          <w:color w:val="auto"/>
          <w:kern w:val="2"/>
          <w:sz w:val="24"/>
          <w:szCs w:val="24"/>
          <w:lang w:val="en-US"/>
          <w14:ligatures w14:val="standardContextual"/>
        </w:rPr>
        <w:tab/>
      </w:r>
      <w:r>
        <w:t>Facilities, systems and equipment</w:t>
      </w:r>
      <w:r>
        <w:tab/>
      </w:r>
      <w:r>
        <w:fldChar w:fldCharType="begin"/>
      </w:r>
      <w:r>
        <w:instrText xml:space="preserve"> PAGEREF _Toc168907485 \h </w:instrText>
      </w:r>
      <w:r>
        <w:fldChar w:fldCharType="separate"/>
      </w:r>
      <w:r w:rsidR="00437A60">
        <w:t>14</w:t>
      </w:r>
      <w:r>
        <w:fldChar w:fldCharType="end"/>
      </w:r>
    </w:p>
    <w:p w14:paraId="6FB06334" w14:textId="16CC0CA4" w:rsidR="00822988" w:rsidRDefault="00822988">
      <w:pPr>
        <w:pStyle w:val="TOC3"/>
        <w:tabs>
          <w:tab w:val="left" w:pos="1134"/>
        </w:tabs>
        <w:rPr>
          <w:noProof/>
          <w:color w:val="auto"/>
          <w:kern w:val="2"/>
          <w:sz w:val="24"/>
          <w:szCs w:val="24"/>
          <w:lang w:val="en-US"/>
          <w14:ligatures w14:val="standardContextual"/>
        </w:rPr>
      </w:pPr>
      <w:r>
        <w:rPr>
          <w:noProof/>
        </w:rPr>
        <w:t>4.4.1.</w:t>
      </w:r>
      <w:r>
        <w:rPr>
          <w:noProof/>
          <w:color w:val="auto"/>
          <w:kern w:val="2"/>
          <w:sz w:val="24"/>
          <w:szCs w:val="24"/>
          <w:lang w:val="en-US"/>
          <w14:ligatures w14:val="standardContextual"/>
        </w:rPr>
        <w:tab/>
      </w:r>
      <w:r>
        <w:rPr>
          <w:noProof/>
        </w:rPr>
        <w:t>Resilience of position</w:t>
      </w:r>
      <w:r>
        <w:rPr>
          <w:noProof/>
        </w:rPr>
        <w:tab/>
      </w:r>
      <w:r>
        <w:rPr>
          <w:noProof/>
        </w:rPr>
        <w:fldChar w:fldCharType="begin"/>
      </w:r>
      <w:r>
        <w:rPr>
          <w:noProof/>
        </w:rPr>
        <w:instrText xml:space="preserve"> PAGEREF _Toc168907486 \h </w:instrText>
      </w:r>
      <w:r>
        <w:rPr>
          <w:noProof/>
        </w:rPr>
      </w:r>
      <w:r>
        <w:rPr>
          <w:noProof/>
        </w:rPr>
        <w:fldChar w:fldCharType="separate"/>
      </w:r>
      <w:r w:rsidR="00437A60">
        <w:rPr>
          <w:noProof/>
        </w:rPr>
        <w:t>14</w:t>
      </w:r>
      <w:r>
        <w:rPr>
          <w:noProof/>
        </w:rPr>
        <w:fldChar w:fldCharType="end"/>
      </w:r>
    </w:p>
    <w:p w14:paraId="5CDAC3BD" w14:textId="00321662" w:rsidR="00822988" w:rsidRDefault="00822988">
      <w:pPr>
        <w:pStyle w:val="TOC3"/>
        <w:tabs>
          <w:tab w:val="left" w:pos="1134"/>
        </w:tabs>
        <w:rPr>
          <w:noProof/>
          <w:color w:val="auto"/>
          <w:kern w:val="2"/>
          <w:sz w:val="24"/>
          <w:szCs w:val="24"/>
          <w:lang w:val="en-US"/>
          <w14:ligatures w14:val="standardContextual"/>
        </w:rPr>
      </w:pPr>
      <w:r>
        <w:rPr>
          <w:noProof/>
        </w:rPr>
        <w:t>4.4.2.</w:t>
      </w:r>
      <w:r>
        <w:rPr>
          <w:noProof/>
          <w:color w:val="auto"/>
          <w:kern w:val="2"/>
          <w:sz w:val="24"/>
          <w:szCs w:val="24"/>
          <w:lang w:val="en-US"/>
          <w14:ligatures w14:val="standardContextual"/>
        </w:rPr>
        <w:tab/>
      </w:r>
      <w:r>
        <w:rPr>
          <w:noProof/>
        </w:rPr>
        <w:t>Personnel and training</w:t>
      </w:r>
      <w:r>
        <w:rPr>
          <w:noProof/>
        </w:rPr>
        <w:tab/>
      </w:r>
      <w:r>
        <w:rPr>
          <w:noProof/>
        </w:rPr>
        <w:fldChar w:fldCharType="begin"/>
      </w:r>
      <w:r>
        <w:rPr>
          <w:noProof/>
        </w:rPr>
        <w:instrText xml:space="preserve"> PAGEREF _Toc168907487 \h </w:instrText>
      </w:r>
      <w:r>
        <w:rPr>
          <w:noProof/>
        </w:rPr>
      </w:r>
      <w:r>
        <w:rPr>
          <w:noProof/>
        </w:rPr>
        <w:fldChar w:fldCharType="separate"/>
      </w:r>
      <w:r w:rsidR="00437A60">
        <w:rPr>
          <w:noProof/>
        </w:rPr>
        <w:t>15</w:t>
      </w:r>
      <w:r>
        <w:rPr>
          <w:noProof/>
        </w:rPr>
        <w:fldChar w:fldCharType="end"/>
      </w:r>
    </w:p>
    <w:p w14:paraId="4F94219F" w14:textId="0D99ECB9" w:rsidR="00822988" w:rsidRDefault="00822988">
      <w:pPr>
        <w:pStyle w:val="TOC3"/>
        <w:tabs>
          <w:tab w:val="left" w:pos="1134"/>
        </w:tabs>
        <w:rPr>
          <w:noProof/>
          <w:color w:val="auto"/>
          <w:kern w:val="2"/>
          <w:sz w:val="24"/>
          <w:szCs w:val="24"/>
          <w:lang w:val="en-US"/>
          <w14:ligatures w14:val="standardContextual"/>
        </w:rPr>
      </w:pPr>
      <w:r>
        <w:rPr>
          <w:noProof/>
        </w:rPr>
        <w:t>4.4.3.</w:t>
      </w:r>
      <w:r>
        <w:rPr>
          <w:noProof/>
          <w:color w:val="auto"/>
          <w:kern w:val="2"/>
          <w:sz w:val="24"/>
          <w:szCs w:val="24"/>
          <w:lang w:val="en-US"/>
          <w14:ligatures w14:val="standardContextual"/>
        </w:rPr>
        <w:tab/>
      </w:r>
      <w:r>
        <w:rPr>
          <w:noProof/>
        </w:rPr>
        <w:t>situational awareness</w:t>
      </w:r>
      <w:r>
        <w:rPr>
          <w:noProof/>
        </w:rPr>
        <w:tab/>
      </w:r>
      <w:r>
        <w:rPr>
          <w:noProof/>
        </w:rPr>
        <w:fldChar w:fldCharType="begin"/>
      </w:r>
      <w:r>
        <w:rPr>
          <w:noProof/>
        </w:rPr>
        <w:instrText xml:space="preserve"> PAGEREF _Toc168907488 \h </w:instrText>
      </w:r>
      <w:r>
        <w:rPr>
          <w:noProof/>
        </w:rPr>
      </w:r>
      <w:r>
        <w:rPr>
          <w:noProof/>
        </w:rPr>
        <w:fldChar w:fldCharType="separate"/>
      </w:r>
      <w:r w:rsidR="00437A60">
        <w:rPr>
          <w:noProof/>
        </w:rPr>
        <w:t>15</w:t>
      </w:r>
      <w:r>
        <w:rPr>
          <w:noProof/>
        </w:rPr>
        <w:fldChar w:fldCharType="end"/>
      </w:r>
    </w:p>
    <w:p w14:paraId="00DAA330" w14:textId="5D8D17E6" w:rsidR="00822988" w:rsidRDefault="00822988">
      <w:pPr>
        <w:pStyle w:val="TOC3"/>
        <w:tabs>
          <w:tab w:val="left" w:pos="1134"/>
        </w:tabs>
        <w:rPr>
          <w:noProof/>
          <w:color w:val="auto"/>
          <w:kern w:val="2"/>
          <w:sz w:val="24"/>
          <w:szCs w:val="24"/>
          <w:lang w:val="en-US"/>
          <w14:ligatures w14:val="standardContextual"/>
        </w:rPr>
      </w:pPr>
      <w:r>
        <w:rPr>
          <w:noProof/>
        </w:rPr>
        <w:t>4.4.4.</w:t>
      </w:r>
      <w:r>
        <w:rPr>
          <w:noProof/>
          <w:color w:val="auto"/>
          <w:kern w:val="2"/>
          <w:sz w:val="24"/>
          <w:szCs w:val="24"/>
          <w:lang w:val="en-US"/>
          <w14:ligatures w14:val="standardContextual"/>
        </w:rPr>
        <w:tab/>
      </w:r>
      <w:r>
        <w:rPr>
          <w:noProof/>
        </w:rPr>
        <w:t>Data interpretation</w:t>
      </w:r>
      <w:r>
        <w:rPr>
          <w:noProof/>
        </w:rPr>
        <w:tab/>
      </w:r>
      <w:r>
        <w:rPr>
          <w:noProof/>
        </w:rPr>
        <w:fldChar w:fldCharType="begin"/>
      </w:r>
      <w:r>
        <w:rPr>
          <w:noProof/>
        </w:rPr>
        <w:instrText xml:space="preserve"> PAGEREF _Toc168907489 \h </w:instrText>
      </w:r>
      <w:r>
        <w:rPr>
          <w:noProof/>
        </w:rPr>
      </w:r>
      <w:r>
        <w:rPr>
          <w:noProof/>
        </w:rPr>
        <w:fldChar w:fldCharType="separate"/>
      </w:r>
      <w:r w:rsidR="00437A60">
        <w:rPr>
          <w:noProof/>
        </w:rPr>
        <w:t>16</w:t>
      </w:r>
      <w:r>
        <w:rPr>
          <w:noProof/>
        </w:rPr>
        <w:fldChar w:fldCharType="end"/>
      </w:r>
    </w:p>
    <w:p w14:paraId="5EB3146B" w14:textId="4CFF77B8" w:rsidR="00822988" w:rsidRDefault="00822988">
      <w:pPr>
        <w:pStyle w:val="TOC1"/>
        <w:rPr>
          <w:b w:val="0"/>
          <w:caps w:val="0"/>
          <w:color w:val="auto"/>
          <w:kern w:val="2"/>
          <w:sz w:val="24"/>
          <w:szCs w:val="24"/>
          <w:lang w:val="en-US"/>
          <w14:ligatures w14:val="standardContextual"/>
        </w:rPr>
      </w:pPr>
      <w:r w:rsidRPr="000C071C">
        <w:t>5.</w:t>
      </w:r>
      <w:r>
        <w:rPr>
          <w:b w:val="0"/>
          <w:caps w:val="0"/>
          <w:color w:val="auto"/>
          <w:kern w:val="2"/>
          <w:sz w:val="24"/>
          <w:szCs w:val="24"/>
          <w:lang w:val="en-US"/>
          <w14:ligatures w14:val="standardContextual"/>
        </w:rPr>
        <w:tab/>
      </w:r>
      <w:r>
        <w:t>MASS OPERATIONS</w:t>
      </w:r>
      <w:r>
        <w:tab/>
      </w:r>
      <w:r>
        <w:fldChar w:fldCharType="begin"/>
      </w:r>
      <w:r>
        <w:instrText xml:space="preserve"> PAGEREF _Toc168907490 \h </w:instrText>
      </w:r>
      <w:r>
        <w:fldChar w:fldCharType="separate"/>
      </w:r>
      <w:r w:rsidR="00437A60">
        <w:t>17</w:t>
      </w:r>
      <w:r>
        <w:fldChar w:fldCharType="end"/>
      </w:r>
    </w:p>
    <w:p w14:paraId="17233E9E" w14:textId="50F1BA62" w:rsidR="00822988" w:rsidRDefault="00822988">
      <w:pPr>
        <w:pStyle w:val="TOC2"/>
        <w:rPr>
          <w:color w:val="auto"/>
          <w:kern w:val="2"/>
          <w:sz w:val="24"/>
          <w:szCs w:val="24"/>
          <w:lang w:val="en-US"/>
          <w14:ligatures w14:val="standardContextual"/>
        </w:rPr>
      </w:pPr>
      <w:r>
        <w:t>5.1.</w:t>
      </w:r>
      <w:r>
        <w:rPr>
          <w:color w:val="auto"/>
          <w:kern w:val="2"/>
          <w:sz w:val="24"/>
          <w:szCs w:val="24"/>
          <w:lang w:val="en-US"/>
          <w14:ligatures w14:val="standardContextual"/>
        </w:rPr>
        <w:tab/>
      </w:r>
      <w:r>
        <w:t>Navigation</w:t>
      </w:r>
      <w:r>
        <w:tab/>
      </w:r>
      <w:r>
        <w:fldChar w:fldCharType="begin"/>
      </w:r>
      <w:r>
        <w:instrText xml:space="preserve"> PAGEREF _Toc168907491 \h </w:instrText>
      </w:r>
      <w:r>
        <w:fldChar w:fldCharType="separate"/>
      </w:r>
      <w:r w:rsidR="00437A60">
        <w:t>17</w:t>
      </w:r>
      <w:r>
        <w:fldChar w:fldCharType="end"/>
      </w:r>
    </w:p>
    <w:p w14:paraId="3E25E800" w14:textId="5709F345" w:rsidR="00822988" w:rsidRDefault="00822988">
      <w:pPr>
        <w:pStyle w:val="TOC3"/>
        <w:tabs>
          <w:tab w:val="left" w:pos="1134"/>
        </w:tabs>
        <w:rPr>
          <w:noProof/>
          <w:color w:val="auto"/>
          <w:kern w:val="2"/>
          <w:sz w:val="24"/>
          <w:szCs w:val="24"/>
          <w:lang w:val="en-US"/>
          <w14:ligatures w14:val="standardContextual"/>
        </w:rPr>
      </w:pPr>
      <w:r>
        <w:rPr>
          <w:noProof/>
        </w:rPr>
        <w:t>5.1.1.</w:t>
      </w:r>
      <w:r>
        <w:rPr>
          <w:noProof/>
          <w:color w:val="auto"/>
          <w:kern w:val="2"/>
          <w:sz w:val="24"/>
          <w:szCs w:val="24"/>
          <w:lang w:val="en-US"/>
          <w14:ligatures w14:val="standardContextual"/>
        </w:rPr>
        <w:tab/>
      </w:r>
      <w:r>
        <w:rPr>
          <w:noProof/>
        </w:rPr>
        <w:t>Functional objectives</w:t>
      </w:r>
      <w:r>
        <w:rPr>
          <w:noProof/>
        </w:rPr>
        <w:tab/>
      </w:r>
      <w:r>
        <w:rPr>
          <w:noProof/>
        </w:rPr>
        <w:fldChar w:fldCharType="begin"/>
      </w:r>
      <w:r>
        <w:rPr>
          <w:noProof/>
        </w:rPr>
        <w:instrText xml:space="preserve"> PAGEREF _Toc168907492 \h </w:instrText>
      </w:r>
      <w:r>
        <w:rPr>
          <w:noProof/>
        </w:rPr>
      </w:r>
      <w:r>
        <w:rPr>
          <w:noProof/>
        </w:rPr>
        <w:fldChar w:fldCharType="separate"/>
      </w:r>
      <w:r w:rsidR="00437A60">
        <w:rPr>
          <w:noProof/>
        </w:rPr>
        <w:t>17</w:t>
      </w:r>
      <w:r>
        <w:rPr>
          <w:noProof/>
        </w:rPr>
        <w:fldChar w:fldCharType="end"/>
      </w:r>
    </w:p>
    <w:p w14:paraId="4F420F1B" w14:textId="61FDF96A" w:rsidR="00822988" w:rsidRDefault="00822988">
      <w:pPr>
        <w:pStyle w:val="TOC3"/>
        <w:tabs>
          <w:tab w:val="left" w:pos="1134"/>
        </w:tabs>
        <w:rPr>
          <w:noProof/>
          <w:color w:val="auto"/>
          <w:kern w:val="2"/>
          <w:sz w:val="24"/>
          <w:szCs w:val="24"/>
          <w:lang w:val="en-US"/>
          <w14:ligatures w14:val="standardContextual"/>
        </w:rPr>
      </w:pPr>
      <w:r>
        <w:rPr>
          <w:noProof/>
        </w:rPr>
        <w:t>5.1.2.</w:t>
      </w:r>
      <w:r>
        <w:rPr>
          <w:noProof/>
          <w:color w:val="auto"/>
          <w:kern w:val="2"/>
          <w:sz w:val="24"/>
          <w:szCs w:val="24"/>
          <w:lang w:val="en-US"/>
          <w14:ligatures w14:val="standardContextual"/>
        </w:rPr>
        <w:tab/>
      </w:r>
      <w:r>
        <w:rPr>
          <w:noProof/>
        </w:rPr>
        <w:t>Performance requirements</w:t>
      </w:r>
      <w:r>
        <w:rPr>
          <w:noProof/>
        </w:rPr>
        <w:tab/>
      </w:r>
      <w:r>
        <w:rPr>
          <w:noProof/>
        </w:rPr>
        <w:fldChar w:fldCharType="begin"/>
      </w:r>
      <w:r>
        <w:rPr>
          <w:noProof/>
        </w:rPr>
        <w:instrText xml:space="preserve"> PAGEREF _Toc168907493 \h </w:instrText>
      </w:r>
      <w:r>
        <w:rPr>
          <w:noProof/>
        </w:rPr>
      </w:r>
      <w:r>
        <w:rPr>
          <w:noProof/>
        </w:rPr>
        <w:fldChar w:fldCharType="separate"/>
      </w:r>
      <w:r w:rsidR="00437A60">
        <w:rPr>
          <w:noProof/>
        </w:rPr>
        <w:t>18</w:t>
      </w:r>
      <w:r>
        <w:rPr>
          <w:noProof/>
        </w:rPr>
        <w:fldChar w:fldCharType="end"/>
      </w:r>
    </w:p>
    <w:p w14:paraId="344A671C" w14:textId="7333D808" w:rsidR="00822988" w:rsidRDefault="00822988">
      <w:pPr>
        <w:pStyle w:val="TOC3"/>
        <w:tabs>
          <w:tab w:val="left" w:pos="1134"/>
        </w:tabs>
        <w:rPr>
          <w:noProof/>
          <w:color w:val="auto"/>
          <w:kern w:val="2"/>
          <w:sz w:val="24"/>
          <w:szCs w:val="24"/>
          <w:lang w:val="en-US"/>
          <w14:ligatures w14:val="standardContextual"/>
        </w:rPr>
      </w:pPr>
      <w:r>
        <w:rPr>
          <w:noProof/>
        </w:rPr>
        <w:t>5.1.3.</w:t>
      </w:r>
      <w:r>
        <w:rPr>
          <w:noProof/>
          <w:color w:val="auto"/>
          <w:kern w:val="2"/>
          <w:sz w:val="24"/>
          <w:szCs w:val="24"/>
          <w:lang w:val="en-US"/>
          <w14:ligatures w14:val="standardContextual"/>
        </w:rPr>
        <w:tab/>
      </w:r>
      <w:r>
        <w:rPr>
          <w:noProof/>
        </w:rPr>
        <w:t>Colregs</w:t>
      </w:r>
      <w:r>
        <w:rPr>
          <w:noProof/>
        </w:rPr>
        <w:tab/>
      </w:r>
      <w:r>
        <w:rPr>
          <w:noProof/>
        </w:rPr>
        <w:fldChar w:fldCharType="begin"/>
      </w:r>
      <w:r>
        <w:rPr>
          <w:noProof/>
        </w:rPr>
        <w:instrText xml:space="preserve"> PAGEREF _Toc168907494 \h </w:instrText>
      </w:r>
      <w:r>
        <w:rPr>
          <w:noProof/>
        </w:rPr>
      </w:r>
      <w:r>
        <w:rPr>
          <w:noProof/>
        </w:rPr>
        <w:fldChar w:fldCharType="separate"/>
      </w:r>
      <w:r w:rsidR="00437A60">
        <w:rPr>
          <w:noProof/>
        </w:rPr>
        <w:t>19</w:t>
      </w:r>
      <w:r>
        <w:rPr>
          <w:noProof/>
        </w:rPr>
        <w:fldChar w:fldCharType="end"/>
      </w:r>
    </w:p>
    <w:p w14:paraId="25627105" w14:textId="6C8AE7D5" w:rsidR="00822988" w:rsidRDefault="00822988">
      <w:pPr>
        <w:pStyle w:val="TOC2"/>
        <w:rPr>
          <w:color w:val="auto"/>
          <w:kern w:val="2"/>
          <w:sz w:val="24"/>
          <w:szCs w:val="24"/>
          <w:lang w:val="en-US"/>
          <w14:ligatures w14:val="standardContextual"/>
        </w:rPr>
      </w:pPr>
      <w:r>
        <w:t>5.2.</w:t>
      </w:r>
      <w:r>
        <w:rPr>
          <w:color w:val="auto"/>
          <w:kern w:val="2"/>
          <w:sz w:val="24"/>
          <w:szCs w:val="24"/>
          <w:lang w:val="en-US"/>
          <w14:ligatures w14:val="standardContextual"/>
        </w:rPr>
        <w:tab/>
      </w:r>
      <w:r>
        <w:t>Remote Control Centres</w:t>
      </w:r>
      <w:r>
        <w:tab/>
      </w:r>
      <w:r>
        <w:fldChar w:fldCharType="begin"/>
      </w:r>
      <w:r>
        <w:instrText xml:space="preserve"> PAGEREF _Toc168907495 \h </w:instrText>
      </w:r>
      <w:r>
        <w:fldChar w:fldCharType="separate"/>
      </w:r>
      <w:r w:rsidR="00437A60">
        <w:t>19</w:t>
      </w:r>
      <w:r>
        <w:fldChar w:fldCharType="end"/>
      </w:r>
    </w:p>
    <w:p w14:paraId="4C968A1B" w14:textId="3FA3F555" w:rsidR="00822988" w:rsidRDefault="00822988">
      <w:pPr>
        <w:pStyle w:val="TOC3"/>
        <w:tabs>
          <w:tab w:val="left" w:pos="1134"/>
        </w:tabs>
        <w:rPr>
          <w:noProof/>
          <w:color w:val="auto"/>
          <w:kern w:val="2"/>
          <w:sz w:val="24"/>
          <w:szCs w:val="24"/>
          <w:lang w:val="en-US"/>
          <w14:ligatures w14:val="standardContextual"/>
        </w:rPr>
      </w:pPr>
      <w:r>
        <w:rPr>
          <w:noProof/>
        </w:rPr>
        <w:t>5.2.1.</w:t>
      </w:r>
      <w:r>
        <w:rPr>
          <w:noProof/>
          <w:color w:val="auto"/>
          <w:kern w:val="2"/>
          <w:sz w:val="24"/>
          <w:szCs w:val="24"/>
          <w:lang w:val="en-US"/>
          <w14:ligatures w14:val="standardContextual"/>
        </w:rPr>
        <w:tab/>
      </w:r>
      <w:r>
        <w:rPr>
          <w:noProof/>
        </w:rPr>
        <w:t>Sub-System Architecture</w:t>
      </w:r>
      <w:r>
        <w:rPr>
          <w:noProof/>
        </w:rPr>
        <w:tab/>
      </w:r>
      <w:r>
        <w:rPr>
          <w:noProof/>
        </w:rPr>
        <w:fldChar w:fldCharType="begin"/>
      </w:r>
      <w:r>
        <w:rPr>
          <w:noProof/>
        </w:rPr>
        <w:instrText xml:space="preserve"> PAGEREF _Toc168907496 \h </w:instrText>
      </w:r>
      <w:r>
        <w:rPr>
          <w:noProof/>
        </w:rPr>
      </w:r>
      <w:r>
        <w:rPr>
          <w:noProof/>
        </w:rPr>
        <w:fldChar w:fldCharType="separate"/>
      </w:r>
      <w:r w:rsidR="00437A60">
        <w:rPr>
          <w:noProof/>
        </w:rPr>
        <w:t>19</w:t>
      </w:r>
      <w:r>
        <w:rPr>
          <w:noProof/>
        </w:rPr>
        <w:fldChar w:fldCharType="end"/>
      </w:r>
    </w:p>
    <w:p w14:paraId="463D1DFA" w14:textId="0F14D6DB" w:rsidR="00822988" w:rsidRDefault="00822988">
      <w:pPr>
        <w:pStyle w:val="TOC3"/>
        <w:tabs>
          <w:tab w:val="left" w:pos="1134"/>
        </w:tabs>
        <w:rPr>
          <w:noProof/>
          <w:color w:val="auto"/>
          <w:kern w:val="2"/>
          <w:sz w:val="24"/>
          <w:szCs w:val="24"/>
          <w:lang w:val="en-US"/>
          <w14:ligatures w14:val="standardContextual"/>
        </w:rPr>
      </w:pPr>
      <w:r>
        <w:rPr>
          <w:noProof/>
        </w:rPr>
        <w:t>5.2.2.</w:t>
      </w:r>
      <w:r>
        <w:rPr>
          <w:noProof/>
          <w:color w:val="auto"/>
          <w:kern w:val="2"/>
          <w:sz w:val="24"/>
          <w:szCs w:val="24"/>
          <w:lang w:val="en-US"/>
          <w14:ligatures w14:val="standardContextual"/>
        </w:rPr>
        <w:tab/>
      </w:r>
      <w:r>
        <w:rPr>
          <w:noProof/>
        </w:rPr>
        <w:t>Tasking Cycle of the MASS</w:t>
      </w:r>
      <w:r>
        <w:rPr>
          <w:noProof/>
        </w:rPr>
        <w:tab/>
      </w:r>
      <w:r>
        <w:rPr>
          <w:noProof/>
        </w:rPr>
        <w:fldChar w:fldCharType="begin"/>
      </w:r>
      <w:r>
        <w:rPr>
          <w:noProof/>
        </w:rPr>
        <w:instrText xml:space="preserve"> PAGEREF _Toc168907497 \h </w:instrText>
      </w:r>
      <w:r>
        <w:rPr>
          <w:noProof/>
        </w:rPr>
      </w:r>
      <w:r>
        <w:rPr>
          <w:noProof/>
        </w:rPr>
        <w:fldChar w:fldCharType="separate"/>
      </w:r>
      <w:r w:rsidR="00437A60">
        <w:rPr>
          <w:noProof/>
        </w:rPr>
        <w:t>19</w:t>
      </w:r>
      <w:r>
        <w:rPr>
          <w:noProof/>
        </w:rPr>
        <w:fldChar w:fldCharType="end"/>
      </w:r>
    </w:p>
    <w:p w14:paraId="31B3D670" w14:textId="1E7BEFC8" w:rsidR="00822988" w:rsidRDefault="00822988">
      <w:pPr>
        <w:pStyle w:val="TOC3"/>
        <w:tabs>
          <w:tab w:val="left" w:pos="1134"/>
        </w:tabs>
        <w:rPr>
          <w:noProof/>
          <w:color w:val="auto"/>
          <w:kern w:val="2"/>
          <w:sz w:val="24"/>
          <w:szCs w:val="24"/>
          <w:lang w:val="en-US"/>
          <w14:ligatures w14:val="standardContextual"/>
        </w:rPr>
      </w:pPr>
      <w:r>
        <w:rPr>
          <w:noProof/>
        </w:rPr>
        <w:t>5.2.3.</w:t>
      </w:r>
      <w:r>
        <w:rPr>
          <w:noProof/>
          <w:color w:val="auto"/>
          <w:kern w:val="2"/>
          <w:sz w:val="24"/>
          <w:szCs w:val="24"/>
          <w:lang w:val="en-US"/>
          <w14:ligatures w14:val="standardContextual"/>
        </w:rPr>
        <w:tab/>
      </w:r>
      <w:r>
        <w:rPr>
          <w:noProof/>
        </w:rPr>
        <w:t>Responsibility of the RCC Operator Within an Operational Hierarchy</w:t>
      </w:r>
      <w:r>
        <w:rPr>
          <w:noProof/>
        </w:rPr>
        <w:tab/>
      </w:r>
      <w:r>
        <w:rPr>
          <w:noProof/>
        </w:rPr>
        <w:fldChar w:fldCharType="begin"/>
      </w:r>
      <w:r>
        <w:rPr>
          <w:noProof/>
        </w:rPr>
        <w:instrText xml:space="preserve"> PAGEREF _Toc168907498 \h </w:instrText>
      </w:r>
      <w:r>
        <w:rPr>
          <w:noProof/>
        </w:rPr>
      </w:r>
      <w:r>
        <w:rPr>
          <w:noProof/>
        </w:rPr>
        <w:fldChar w:fldCharType="separate"/>
      </w:r>
      <w:r w:rsidR="00437A60">
        <w:rPr>
          <w:noProof/>
        </w:rPr>
        <w:t>19</w:t>
      </w:r>
      <w:r>
        <w:rPr>
          <w:noProof/>
        </w:rPr>
        <w:fldChar w:fldCharType="end"/>
      </w:r>
    </w:p>
    <w:p w14:paraId="5B365FA0" w14:textId="11A20D15" w:rsidR="00822988" w:rsidRDefault="00822988">
      <w:pPr>
        <w:pStyle w:val="TOC3"/>
        <w:tabs>
          <w:tab w:val="left" w:pos="1134"/>
        </w:tabs>
        <w:rPr>
          <w:noProof/>
          <w:color w:val="auto"/>
          <w:kern w:val="2"/>
          <w:sz w:val="24"/>
          <w:szCs w:val="24"/>
          <w:lang w:val="en-US"/>
          <w14:ligatures w14:val="standardContextual"/>
        </w:rPr>
      </w:pPr>
      <w:r>
        <w:rPr>
          <w:noProof/>
        </w:rPr>
        <w:t>5.2.4.</w:t>
      </w:r>
      <w:r>
        <w:rPr>
          <w:noProof/>
          <w:color w:val="auto"/>
          <w:kern w:val="2"/>
          <w:sz w:val="24"/>
          <w:szCs w:val="24"/>
          <w:lang w:val="en-US"/>
          <w14:ligatures w14:val="standardContextual"/>
        </w:rPr>
        <w:tab/>
      </w:r>
      <w:r>
        <w:rPr>
          <w:noProof/>
        </w:rPr>
        <w:t>Relationship Between Autonomy Levels of Control and RCC</w:t>
      </w:r>
      <w:r>
        <w:rPr>
          <w:noProof/>
        </w:rPr>
        <w:tab/>
      </w:r>
      <w:r>
        <w:rPr>
          <w:noProof/>
        </w:rPr>
        <w:fldChar w:fldCharType="begin"/>
      </w:r>
      <w:r>
        <w:rPr>
          <w:noProof/>
        </w:rPr>
        <w:instrText xml:space="preserve"> PAGEREF _Toc168907499 \h </w:instrText>
      </w:r>
      <w:r>
        <w:rPr>
          <w:noProof/>
        </w:rPr>
      </w:r>
      <w:r>
        <w:rPr>
          <w:noProof/>
        </w:rPr>
        <w:fldChar w:fldCharType="separate"/>
      </w:r>
      <w:r w:rsidR="00437A60">
        <w:rPr>
          <w:noProof/>
        </w:rPr>
        <w:t>21</w:t>
      </w:r>
      <w:r>
        <w:rPr>
          <w:noProof/>
        </w:rPr>
        <w:fldChar w:fldCharType="end"/>
      </w:r>
    </w:p>
    <w:p w14:paraId="4FFF6E44" w14:textId="7B7BA958" w:rsidR="00822988" w:rsidRDefault="00822988">
      <w:pPr>
        <w:pStyle w:val="TOC3"/>
        <w:tabs>
          <w:tab w:val="left" w:pos="1134"/>
        </w:tabs>
        <w:rPr>
          <w:noProof/>
          <w:color w:val="auto"/>
          <w:kern w:val="2"/>
          <w:sz w:val="24"/>
          <w:szCs w:val="24"/>
          <w:lang w:val="en-US"/>
          <w14:ligatures w14:val="standardContextual"/>
        </w:rPr>
      </w:pPr>
      <w:r>
        <w:rPr>
          <w:noProof/>
        </w:rPr>
        <w:t>5.2.5.</w:t>
      </w:r>
      <w:r>
        <w:rPr>
          <w:noProof/>
          <w:color w:val="auto"/>
          <w:kern w:val="2"/>
          <w:sz w:val="24"/>
          <w:szCs w:val="24"/>
          <w:lang w:val="en-US"/>
          <w14:ligatures w14:val="standardContextual"/>
        </w:rPr>
        <w:tab/>
      </w:r>
      <w:r>
        <w:rPr>
          <w:noProof/>
        </w:rPr>
        <w:t>Working Within Pilotage Waters</w:t>
      </w:r>
      <w:r>
        <w:rPr>
          <w:noProof/>
        </w:rPr>
        <w:tab/>
      </w:r>
      <w:r>
        <w:rPr>
          <w:noProof/>
        </w:rPr>
        <w:fldChar w:fldCharType="begin"/>
      </w:r>
      <w:r>
        <w:rPr>
          <w:noProof/>
        </w:rPr>
        <w:instrText xml:space="preserve"> PAGEREF _Toc168907500 \h </w:instrText>
      </w:r>
      <w:r>
        <w:rPr>
          <w:noProof/>
        </w:rPr>
      </w:r>
      <w:r>
        <w:rPr>
          <w:noProof/>
        </w:rPr>
        <w:fldChar w:fldCharType="separate"/>
      </w:r>
      <w:r w:rsidR="00437A60">
        <w:rPr>
          <w:noProof/>
        </w:rPr>
        <w:t>21</w:t>
      </w:r>
      <w:r>
        <w:rPr>
          <w:noProof/>
        </w:rPr>
        <w:fldChar w:fldCharType="end"/>
      </w:r>
    </w:p>
    <w:p w14:paraId="15360B2F" w14:textId="2D572D86" w:rsidR="00822988" w:rsidRDefault="00822988">
      <w:pPr>
        <w:pStyle w:val="TOC2"/>
        <w:rPr>
          <w:color w:val="auto"/>
          <w:kern w:val="2"/>
          <w:sz w:val="24"/>
          <w:szCs w:val="24"/>
          <w:lang w:val="en-US"/>
          <w14:ligatures w14:val="standardContextual"/>
        </w:rPr>
      </w:pPr>
      <w:r>
        <w:t>5.3.</w:t>
      </w:r>
      <w:r>
        <w:rPr>
          <w:color w:val="auto"/>
          <w:kern w:val="2"/>
          <w:sz w:val="24"/>
          <w:szCs w:val="24"/>
          <w:lang w:val="en-US"/>
          <w14:ligatures w14:val="standardContextual"/>
        </w:rPr>
        <w:tab/>
      </w:r>
      <w:r>
        <w:t>Remote Operations</w:t>
      </w:r>
      <w:r>
        <w:tab/>
      </w:r>
      <w:r>
        <w:fldChar w:fldCharType="begin"/>
      </w:r>
      <w:r>
        <w:instrText xml:space="preserve"> PAGEREF _Toc168907501 \h </w:instrText>
      </w:r>
      <w:r>
        <w:fldChar w:fldCharType="separate"/>
      </w:r>
      <w:r w:rsidR="00437A60">
        <w:t>21</w:t>
      </w:r>
      <w:r>
        <w:fldChar w:fldCharType="end"/>
      </w:r>
    </w:p>
    <w:p w14:paraId="5557D3CD" w14:textId="5FD4C4FB" w:rsidR="00822988" w:rsidRDefault="00822988">
      <w:pPr>
        <w:pStyle w:val="TOC3"/>
        <w:tabs>
          <w:tab w:val="left" w:pos="1134"/>
        </w:tabs>
        <w:rPr>
          <w:noProof/>
          <w:color w:val="auto"/>
          <w:kern w:val="2"/>
          <w:sz w:val="24"/>
          <w:szCs w:val="24"/>
          <w:lang w:val="en-US"/>
          <w14:ligatures w14:val="standardContextual"/>
        </w:rPr>
      </w:pPr>
      <w:r>
        <w:rPr>
          <w:noProof/>
        </w:rPr>
        <w:t>5.3.1.</w:t>
      </w:r>
      <w:r>
        <w:rPr>
          <w:noProof/>
          <w:color w:val="auto"/>
          <w:kern w:val="2"/>
          <w:sz w:val="24"/>
          <w:szCs w:val="24"/>
          <w:lang w:val="en-US"/>
          <w14:ligatures w14:val="standardContextual"/>
        </w:rPr>
        <w:tab/>
      </w:r>
      <w:r>
        <w:rPr>
          <w:noProof/>
        </w:rPr>
        <w:t>Monitoring and control</w:t>
      </w:r>
      <w:r>
        <w:rPr>
          <w:noProof/>
        </w:rPr>
        <w:tab/>
      </w:r>
      <w:r>
        <w:rPr>
          <w:noProof/>
        </w:rPr>
        <w:fldChar w:fldCharType="begin"/>
      </w:r>
      <w:r>
        <w:rPr>
          <w:noProof/>
        </w:rPr>
        <w:instrText xml:space="preserve"> PAGEREF _Toc168907502 \h </w:instrText>
      </w:r>
      <w:r>
        <w:rPr>
          <w:noProof/>
        </w:rPr>
      </w:r>
      <w:r>
        <w:rPr>
          <w:noProof/>
        </w:rPr>
        <w:fldChar w:fldCharType="separate"/>
      </w:r>
      <w:r w:rsidR="00437A60">
        <w:rPr>
          <w:noProof/>
        </w:rPr>
        <w:t>21</w:t>
      </w:r>
      <w:r>
        <w:rPr>
          <w:noProof/>
        </w:rPr>
        <w:fldChar w:fldCharType="end"/>
      </w:r>
    </w:p>
    <w:p w14:paraId="2565557D" w14:textId="0C249072" w:rsidR="00822988" w:rsidRDefault="00822988">
      <w:pPr>
        <w:pStyle w:val="TOC3"/>
        <w:tabs>
          <w:tab w:val="left" w:pos="1134"/>
        </w:tabs>
        <w:rPr>
          <w:noProof/>
          <w:color w:val="auto"/>
          <w:kern w:val="2"/>
          <w:sz w:val="24"/>
          <w:szCs w:val="24"/>
          <w:lang w:val="en-US"/>
          <w14:ligatures w14:val="standardContextual"/>
        </w:rPr>
      </w:pPr>
      <w:r>
        <w:rPr>
          <w:noProof/>
        </w:rPr>
        <w:t>5.3.2.</w:t>
      </w:r>
      <w:r>
        <w:rPr>
          <w:noProof/>
          <w:color w:val="auto"/>
          <w:kern w:val="2"/>
          <w:sz w:val="24"/>
          <w:szCs w:val="24"/>
          <w:lang w:val="en-US"/>
          <w14:ligatures w14:val="standardContextual"/>
        </w:rPr>
        <w:tab/>
      </w:r>
      <w:r>
        <w:rPr>
          <w:noProof/>
        </w:rPr>
        <w:t>MASS Remote Controller Task Requirements</w:t>
      </w:r>
      <w:r>
        <w:rPr>
          <w:noProof/>
        </w:rPr>
        <w:tab/>
      </w:r>
      <w:r>
        <w:rPr>
          <w:noProof/>
        </w:rPr>
        <w:fldChar w:fldCharType="begin"/>
      </w:r>
      <w:r>
        <w:rPr>
          <w:noProof/>
        </w:rPr>
        <w:instrText xml:space="preserve"> PAGEREF _Toc168907503 \h </w:instrText>
      </w:r>
      <w:r>
        <w:rPr>
          <w:noProof/>
        </w:rPr>
      </w:r>
      <w:r>
        <w:rPr>
          <w:noProof/>
        </w:rPr>
        <w:fldChar w:fldCharType="separate"/>
      </w:r>
      <w:r w:rsidR="00437A60">
        <w:rPr>
          <w:noProof/>
        </w:rPr>
        <w:t>21</w:t>
      </w:r>
      <w:r>
        <w:rPr>
          <w:noProof/>
        </w:rPr>
        <w:fldChar w:fldCharType="end"/>
      </w:r>
    </w:p>
    <w:p w14:paraId="3B8D531C" w14:textId="58315A70" w:rsidR="00822988" w:rsidRDefault="00822988">
      <w:pPr>
        <w:pStyle w:val="TOC2"/>
        <w:rPr>
          <w:color w:val="auto"/>
          <w:kern w:val="2"/>
          <w:sz w:val="24"/>
          <w:szCs w:val="24"/>
          <w:lang w:val="en-US"/>
          <w14:ligatures w14:val="standardContextual"/>
        </w:rPr>
      </w:pPr>
      <w:r>
        <w:t>5.4.</w:t>
      </w:r>
      <w:r>
        <w:rPr>
          <w:color w:val="auto"/>
          <w:kern w:val="2"/>
          <w:sz w:val="24"/>
          <w:szCs w:val="24"/>
          <w:lang w:val="en-US"/>
          <w14:ligatures w14:val="standardContextual"/>
        </w:rPr>
        <w:tab/>
      </w:r>
      <w:r>
        <w:t>Communications</w:t>
      </w:r>
      <w:r>
        <w:tab/>
      </w:r>
      <w:r>
        <w:fldChar w:fldCharType="begin"/>
      </w:r>
      <w:r>
        <w:instrText xml:space="preserve"> PAGEREF _Toc168907504 \h </w:instrText>
      </w:r>
      <w:r>
        <w:fldChar w:fldCharType="separate"/>
      </w:r>
      <w:r w:rsidR="00437A60">
        <w:t>22</w:t>
      </w:r>
      <w:r>
        <w:fldChar w:fldCharType="end"/>
      </w:r>
    </w:p>
    <w:p w14:paraId="37BA2394" w14:textId="33781ECC" w:rsidR="00822988" w:rsidRDefault="00822988">
      <w:pPr>
        <w:pStyle w:val="TOC3"/>
        <w:tabs>
          <w:tab w:val="left" w:pos="1134"/>
        </w:tabs>
        <w:rPr>
          <w:noProof/>
          <w:color w:val="auto"/>
          <w:kern w:val="2"/>
          <w:sz w:val="24"/>
          <w:szCs w:val="24"/>
          <w:lang w:val="en-US"/>
          <w14:ligatures w14:val="standardContextual"/>
        </w:rPr>
      </w:pPr>
      <w:r>
        <w:rPr>
          <w:noProof/>
        </w:rPr>
        <w:t>5.4.1.</w:t>
      </w:r>
      <w:r>
        <w:rPr>
          <w:noProof/>
          <w:color w:val="auto"/>
          <w:kern w:val="2"/>
          <w:sz w:val="24"/>
          <w:szCs w:val="24"/>
          <w:lang w:val="en-US"/>
          <w14:ligatures w14:val="standardContextual"/>
        </w:rPr>
        <w:tab/>
      </w:r>
      <w:r>
        <w:rPr>
          <w:noProof/>
        </w:rPr>
        <w:t>GMDSS Requirements</w:t>
      </w:r>
      <w:r>
        <w:rPr>
          <w:noProof/>
        </w:rPr>
        <w:tab/>
      </w:r>
      <w:r>
        <w:rPr>
          <w:noProof/>
        </w:rPr>
        <w:fldChar w:fldCharType="begin"/>
      </w:r>
      <w:r>
        <w:rPr>
          <w:noProof/>
        </w:rPr>
        <w:instrText xml:space="preserve"> PAGEREF _Toc168907505 \h </w:instrText>
      </w:r>
      <w:r>
        <w:rPr>
          <w:noProof/>
        </w:rPr>
      </w:r>
      <w:r>
        <w:rPr>
          <w:noProof/>
        </w:rPr>
        <w:fldChar w:fldCharType="separate"/>
      </w:r>
      <w:r w:rsidR="00437A60">
        <w:rPr>
          <w:noProof/>
        </w:rPr>
        <w:t>22</w:t>
      </w:r>
      <w:r>
        <w:rPr>
          <w:noProof/>
        </w:rPr>
        <w:fldChar w:fldCharType="end"/>
      </w:r>
    </w:p>
    <w:p w14:paraId="7AF3A666" w14:textId="62914881" w:rsidR="00822988" w:rsidRDefault="00822988">
      <w:pPr>
        <w:pStyle w:val="TOC3"/>
        <w:tabs>
          <w:tab w:val="left" w:pos="1134"/>
        </w:tabs>
        <w:rPr>
          <w:noProof/>
          <w:color w:val="auto"/>
          <w:kern w:val="2"/>
          <w:sz w:val="24"/>
          <w:szCs w:val="24"/>
          <w:lang w:val="en-US"/>
          <w14:ligatures w14:val="standardContextual"/>
        </w:rPr>
      </w:pPr>
      <w:r>
        <w:rPr>
          <w:noProof/>
        </w:rPr>
        <w:t>5.4.2.</w:t>
      </w:r>
      <w:r>
        <w:rPr>
          <w:noProof/>
          <w:color w:val="auto"/>
          <w:kern w:val="2"/>
          <w:sz w:val="24"/>
          <w:szCs w:val="24"/>
          <w:lang w:val="en-US"/>
          <w14:ligatures w14:val="standardContextual"/>
        </w:rPr>
        <w:tab/>
      </w:r>
      <w:r>
        <w:rPr>
          <w:noProof/>
        </w:rPr>
        <w:t>Communications For Control System Monitoring and Input</w:t>
      </w:r>
      <w:r>
        <w:rPr>
          <w:noProof/>
        </w:rPr>
        <w:tab/>
      </w:r>
      <w:r>
        <w:rPr>
          <w:noProof/>
        </w:rPr>
        <w:fldChar w:fldCharType="begin"/>
      </w:r>
      <w:r>
        <w:rPr>
          <w:noProof/>
        </w:rPr>
        <w:instrText xml:space="preserve"> PAGEREF _Toc168907506 \h </w:instrText>
      </w:r>
      <w:r>
        <w:rPr>
          <w:noProof/>
        </w:rPr>
      </w:r>
      <w:r>
        <w:rPr>
          <w:noProof/>
        </w:rPr>
        <w:fldChar w:fldCharType="separate"/>
      </w:r>
      <w:r w:rsidR="00437A60">
        <w:rPr>
          <w:noProof/>
        </w:rPr>
        <w:t>22</w:t>
      </w:r>
      <w:r>
        <w:rPr>
          <w:noProof/>
        </w:rPr>
        <w:fldChar w:fldCharType="end"/>
      </w:r>
    </w:p>
    <w:p w14:paraId="70439BC0" w14:textId="1C0B3BE0" w:rsidR="00822988" w:rsidRDefault="00822988">
      <w:pPr>
        <w:pStyle w:val="TOC2"/>
        <w:rPr>
          <w:color w:val="auto"/>
          <w:kern w:val="2"/>
          <w:sz w:val="24"/>
          <w:szCs w:val="24"/>
          <w:lang w:val="en-US"/>
          <w14:ligatures w14:val="standardContextual"/>
        </w:rPr>
      </w:pPr>
      <w:r>
        <w:t>5.5.</w:t>
      </w:r>
      <w:r>
        <w:rPr>
          <w:color w:val="auto"/>
          <w:kern w:val="2"/>
          <w:sz w:val="24"/>
          <w:szCs w:val="24"/>
          <w:lang w:val="en-US"/>
          <w14:ligatures w14:val="standardContextual"/>
        </w:rPr>
        <w:tab/>
      </w:r>
      <w:r>
        <w:t>Security</w:t>
      </w:r>
      <w:r>
        <w:tab/>
      </w:r>
      <w:r>
        <w:fldChar w:fldCharType="begin"/>
      </w:r>
      <w:r>
        <w:instrText xml:space="preserve"> PAGEREF _Toc168907507 \h </w:instrText>
      </w:r>
      <w:r>
        <w:fldChar w:fldCharType="separate"/>
      </w:r>
      <w:r w:rsidR="00437A60">
        <w:t>23</w:t>
      </w:r>
      <w:r>
        <w:fldChar w:fldCharType="end"/>
      </w:r>
    </w:p>
    <w:p w14:paraId="6CBB08F6" w14:textId="2DA281CD" w:rsidR="00822988" w:rsidRDefault="00822988">
      <w:pPr>
        <w:pStyle w:val="TOC3"/>
        <w:tabs>
          <w:tab w:val="left" w:pos="1134"/>
        </w:tabs>
        <w:rPr>
          <w:noProof/>
          <w:color w:val="auto"/>
          <w:kern w:val="2"/>
          <w:sz w:val="24"/>
          <w:szCs w:val="24"/>
          <w:lang w:val="en-US"/>
          <w14:ligatures w14:val="standardContextual"/>
        </w:rPr>
      </w:pPr>
      <w:r>
        <w:rPr>
          <w:noProof/>
        </w:rPr>
        <w:t>5.5.1.</w:t>
      </w:r>
      <w:r>
        <w:rPr>
          <w:noProof/>
          <w:color w:val="auto"/>
          <w:kern w:val="2"/>
          <w:sz w:val="24"/>
          <w:szCs w:val="24"/>
          <w:lang w:val="en-US"/>
          <w14:ligatures w14:val="standardContextual"/>
        </w:rPr>
        <w:tab/>
      </w:r>
      <w:r>
        <w:rPr>
          <w:noProof/>
        </w:rPr>
        <w:t>Cybersecurity</w:t>
      </w:r>
      <w:r>
        <w:rPr>
          <w:noProof/>
        </w:rPr>
        <w:tab/>
      </w:r>
      <w:r>
        <w:rPr>
          <w:noProof/>
        </w:rPr>
        <w:fldChar w:fldCharType="begin"/>
      </w:r>
      <w:r>
        <w:rPr>
          <w:noProof/>
        </w:rPr>
        <w:instrText xml:space="preserve"> PAGEREF _Toc168907508 \h </w:instrText>
      </w:r>
      <w:r>
        <w:rPr>
          <w:noProof/>
        </w:rPr>
      </w:r>
      <w:r>
        <w:rPr>
          <w:noProof/>
        </w:rPr>
        <w:fldChar w:fldCharType="separate"/>
      </w:r>
      <w:r w:rsidR="00437A60">
        <w:rPr>
          <w:noProof/>
        </w:rPr>
        <w:t>23</w:t>
      </w:r>
      <w:r>
        <w:rPr>
          <w:noProof/>
        </w:rPr>
        <w:fldChar w:fldCharType="end"/>
      </w:r>
    </w:p>
    <w:p w14:paraId="5E53BB14" w14:textId="7A3FD1D7" w:rsidR="00822988" w:rsidRDefault="00822988">
      <w:pPr>
        <w:pStyle w:val="TOC2"/>
        <w:rPr>
          <w:color w:val="auto"/>
          <w:kern w:val="2"/>
          <w:sz w:val="24"/>
          <w:szCs w:val="24"/>
          <w:lang w:val="en-US"/>
          <w14:ligatures w14:val="standardContextual"/>
        </w:rPr>
      </w:pPr>
      <w:r>
        <w:t>5.6.</w:t>
      </w:r>
      <w:r>
        <w:rPr>
          <w:color w:val="auto"/>
          <w:kern w:val="2"/>
          <w:sz w:val="24"/>
          <w:szCs w:val="24"/>
          <w:lang w:val="en-US"/>
          <w14:ligatures w14:val="standardContextual"/>
        </w:rPr>
        <w:tab/>
      </w:r>
      <w:r>
        <w:t>Emergency Response</w:t>
      </w:r>
      <w:r>
        <w:tab/>
      </w:r>
      <w:r>
        <w:fldChar w:fldCharType="begin"/>
      </w:r>
      <w:r>
        <w:instrText xml:space="preserve"> PAGEREF _Toc168907509 \h </w:instrText>
      </w:r>
      <w:r>
        <w:fldChar w:fldCharType="separate"/>
      </w:r>
      <w:r w:rsidR="00437A60">
        <w:t>23</w:t>
      </w:r>
      <w:r>
        <w:fldChar w:fldCharType="end"/>
      </w:r>
    </w:p>
    <w:p w14:paraId="4D3CD5E4" w14:textId="38F35CCF" w:rsidR="00822988" w:rsidRDefault="00822988">
      <w:pPr>
        <w:pStyle w:val="TOC2"/>
        <w:rPr>
          <w:color w:val="auto"/>
          <w:kern w:val="2"/>
          <w:sz w:val="24"/>
          <w:szCs w:val="24"/>
          <w:lang w:val="en-US"/>
          <w14:ligatures w14:val="standardContextual"/>
        </w:rPr>
      </w:pPr>
      <w:r>
        <w:t>5.7.</w:t>
      </w:r>
      <w:r>
        <w:rPr>
          <w:color w:val="auto"/>
          <w:kern w:val="2"/>
          <w:sz w:val="24"/>
          <w:szCs w:val="24"/>
          <w:lang w:val="en-US"/>
          <w14:ligatures w14:val="standardContextual"/>
        </w:rPr>
        <w:tab/>
      </w:r>
      <w:r>
        <w:t>Reporting accident</w:t>
      </w:r>
      <w:r>
        <w:tab/>
      </w:r>
      <w:r>
        <w:fldChar w:fldCharType="begin"/>
      </w:r>
      <w:r>
        <w:instrText xml:space="preserve"> PAGEREF _Toc168907510 \h </w:instrText>
      </w:r>
      <w:r>
        <w:fldChar w:fldCharType="separate"/>
      </w:r>
      <w:r w:rsidR="00437A60">
        <w:t>24</w:t>
      </w:r>
      <w:r>
        <w:fldChar w:fldCharType="end"/>
      </w:r>
    </w:p>
    <w:p w14:paraId="31E66DB0" w14:textId="02E3D2A3" w:rsidR="00822988" w:rsidRDefault="00822988">
      <w:pPr>
        <w:pStyle w:val="TOC2"/>
        <w:rPr>
          <w:color w:val="auto"/>
          <w:kern w:val="2"/>
          <w:sz w:val="24"/>
          <w:szCs w:val="24"/>
          <w:lang w:val="en-US"/>
          <w14:ligatures w14:val="standardContextual"/>
        </w:rPr>
      </w:pPr>
      <w:r>
        <w:t>5.8.</w:t>
      </w:r>
      <w:r>
        <w:rPr>
          <w:color w:val="auto"/>
          <w:kern w:val="2"/>
          <w:sz w:val="24"/>
          <w:szCs w:val="24"/>
          <w:lang w:val="en-US"/>
          <w14:ligatures w14:val="standardContextual"/>
        </w:rPr>
        <w:tab/>
      </w:r>
      <w:r>
        <w:t>Portrayal of MASS</w:t>
      </w:r>
      <w:r>
        <w:tab/>
      </w:r>
      <w:r>
        <w:fldChar w:fldCharType="begin"/>
      </w:r>
      <w:r>
        <w:instrText xml:space="preserve"> PAGEREF _Toc168907511 \h </w:instrText>
      </w:r>
      <w:r>
        <w:fldChar w:fldCharType="separate"/>
      </w:r>
      <w:r w:rsidR="00437A60">
        <w:t>24</w:t>
      </w:r>
      <w:r>
        <w:fldChar w:fldCharType="end"/>
      </w:r>
    </w:p>
    <w:p w14:paraId="700AB4F4" w14:textId="1EDADF26" w:rsidR="00822988" w:rsidRDefault="00822988">
      <w:pPr>
        <w:pStyle w:val="TOC3"/>
        <w:tabs>
          <w:tab w:val="left" w:pos="1134"/>
        </w:tabs>
        <w:rPr>
          <w:noProof/>
          <w:color w:val="auto"/>
          <w:kern w:val="2"/>
          <w:sz w:val="24"/>
          <w:szCs w:val="24"/>
          <w:lang w:val="en-US"/>
          <w14:ligatures w14:val="standardContextual"/>
        </w:rPr>
      </w:pPr>
      <w:r>
        <w:rPr>
          <w:noProof/>
        </w:rPr>
        <w:t>5.8.1.</w:t>
      </w:r>
      <w:r>
        <w:rPr>
          <w:noProof/>
          <w:color w:val="auto"/>
          <w:kern w:val="2"/>
          <w:sz w:val="24"/>
          <w:szCs w:val="24"/>
          <w:lang w:val="en-US"/>
          <w14:ligatures w14:val="standardContextual"/>
        </w:rPr>
        <w:tab/>
      </w:r>
      <w:r>
        <w:rPr>
          <w:noProof/>
        </w:rPr>
        <w:t>DST, ECDIS, radar, charts</w:t>
      </w:r>
      <w:r>
        <w:rPr>
          <w:noProof/>
        </w:rPr>
        <w:tab/>
      </w:r>
      <w:r>
        <w:rPr>
          <w:noProof/>
        </w:rPr>
        <w:fldChar w:fldCharType="begin"/>
      </w:r>
      <w:r>
        <w:rPr>
          <w:noProof/>
        </w:rPr>
        <w:instrText xml:space="preserve"> PAGEREF _Toc168907512 \h </w:instrText>
      </w:r>
      <w:r>
        <w:rPr>
          <w:noProof/>
        </w:rPr>
      </w:r>
      <w:r>
        <w:rPr>
          <w:noProof/>
        </w:rPr>
        <w:fldChar w:fldCharType="separate"/>
      </w:r>
      <w:r w:rsidR="00437A60">
        <w:rPr>
          <w:noProof/>
        </w:rPr>
        <w:t>24</w:t>
      </w:r>
      <w:r>
        <w:rPr>
          <w:noProof/>
        </w:rPr>
        <w:fldChar w:fldCharType="end"/>
      </w:r>
    </w:p>
    <w:p w14:paraId="65CCE16F" w14:textId="6259691D" w:rsidR="00822988" w:rsidRDefault="00822988">
      <w:pPr>
        <w:pStyle w:val="TOC3"/>
        <w:rPr>
          <w:noProof/>
          <w:color w:val="auto"/>
          <w:kern w:val="2"/>
          <w:sz w:val="24"/>
          <w:szCs w:val="24"/>
          <w:lang w:val="en-US"/>
          <w14:ligatures w14:val="standardContextual"/>
        </w:rPr>
      </w:pPr>
      <w:r>
        <w:rPr>
          <w:noProof/>
        </w:rPr>
        <w:t>Designated routes on charts</w:t>
      </w:r>
      <w:r>
        <w:rPr>
          <w:noProof/>
        </w:rPr>
        <w:tab/>
      </w:r>
      <w:r>
        <w:rPr>
          <w:noProof/>
        </w:rPr>
        <w:fldChar w:fldCharType="begin"/>
      </w:r>
      <w:r>
        <w:rPr>
          <w:noProof/>
        </w:rPr>
        <w:instrText xml:space="preserve"> PAGEREF _Toc168907513 \h </w:instrText>
      </w:r>
      <w:r>
        <w:rPr>
          <w:noProof/>
        </w:rPr>
      </w:r>
      <w:r>
        <w:rPr>
          <w:noProof/>
        </w:rPr>
        <w:fldChar w:fldCharType="separate"/>
      </w:r>
      <w:r w:rsidR="00437A60">
        <w:rPr>
          <w:noProof/>
        </w:rPr>
        <w:t>24</w:t>
      </w:r>
      <w:r>
        <w:rPr>
          <w:noProof/>
        </w:rPr>
        <w:fldChar w:fldCharType="end"/>
      </w:r>
    </w:p>
    <w:p w14:paraId="7FF155A2" w14:textId="10C0C111" w:rsidR="00822988" w:rsidRDefault="00822988">
      <w:pPr>
        <w:pStyle w:val="TOC1"/>
        <w:rPr>
          <w:b w:val="0"/>
          <w:caps w:val="0"/>
          <w:color w:val="auto"/>
          <w:kern w:val="2"/>
          <w:sz w:val="24"/>
          <w:szCs w:val="24"/>
          <w:lang w:val="en-US"/>
          <w14:ligatures w14:val="standardContextual"/>
        </w:rPr>
      </w:pPr>
      <w:r w:rsidRPr="000C071C">
        <w:t>6.</w:t>
      </w:r>
      <w:r>
        <w:rPr>
          <w:b w:val="0"/>
          <w:caps w:val="0"/>
          <w:color w:val="auto"/>
          <w:kern w:val="2"/>
          <w:sz w:val="24"/>
          <w:szCs w:val="24"/>
          <w:lang w:val="en-US"/>
          <w14:ligatures w14:val="standardContextual"/>
        </w:rPr>
        <w:tab/>
      </w:r>
      <w:r>
        <w:t>CONSIDERATIONS FOR THE PROVISION OF ATON IN A MASS ENVIRONMENT</w:t>
      </w:r>
      <w:r>
        <w:tab/>
      </w:r>
      <w:r>
        <w:fldChar w:fldCharType="begin"/>
      </w:r>
      <w:r>
        <w:instrText xml:space="preserve"> PAGEREF _Toc168907514 \h </w:instrText>
      </w:r>
      <w:r>
        <w:fldChar w:fldCharType="separate"/>
      </w:r>
      <w:r w:rsidR="00437A60">
        <w:t>24</w:t>
      </w:r>
      <w:r>
        <w:fldChar w:fldCharType="end"/>
      </w:r>
    </w:p>
    <w:p w14:paraId="686F20C9" w14:textId="279F0730" w:rsidR="00822988" w:rsidRDefault="00822988">
      <w:pPr>
        <w:pStyle w:val="TOC2"/>
        <w:rPr>
          <w:color w:val="auto"/>
          <w:kern w:val="2"/>
          <w:sz w:val="24"/>
          <w:szCs w:val="24"/>
          <w:lang w:val="en-US"/>
          <w14:ligatures w14:val="standardContextual"/>
        </w:rPr>
      </w:pPr>
      <w:r>
        <w:t>6.1.</w:t>
      </w:r>
      <w:r>
        <w:rPr>
          <w:color w:val="auto"/>
          <w:kern w:val="2"/>
          <w:sz w:val="24"/>
          <w:szCs w:val="24"/>
          <w:lang w:val="en-US"/>
          <w14:ligatures w14:val="standardContextual"/>
        </w:rPr>
        <w:tab/>
      </w:r>
      <w:r>
        <w:t>Operational Aspects for AtoN in a MASS environment</w:t>
      </w:r>
      <w:r>
        <w:tab/>
      </w:r>
      <w:r>
        <w:fldChar w:fldCharType="begin"/>
      </w:r>
      <w:r>
        <w:instrText xml:space="preserve"> PAGEREF _Toc168907515 \h </w:instrText>
      </w:r>
      <w:r>
        <w:fldChar w:fldCharType="separate"/>
      </w:r>
      <w:r w:rsidR="00437A60">
        <w:t>25</w:t>
      </w:r>
      <w:r>
        <w:fldChar w:fldCharType="end"/>
      </w:r>
    </w:p>
    <w:p w14:paraId="0A499F75" w14:textId="244E9E67" w:rsidR="00822988" w:rsidRDefault="00822988">
      <w:pPr>
        <w:pStyle w:val="TOC3"/>
        <w:tabs>
          <w:tab w:val="left" w:pos="1134"/>
        </w:tabs>
        <w:rPr>
          <w:noProof/>
          <w:color w:val="auto"/>
          <w:kern w:val="2"/>
          <w:sz w:val="24"/>
          <w:szCs w:val="24"/>
          <w:lang w:val="en-US"/>
          <w14:ligatures w14:val="standardContextual"/>
        </w:rPr>
      </w:pPr>
      <w:r>
        <w:rPr>
          <w:noProof/>
        </w:rPr>
        <w:t>6.1.1.</w:t>
      </w:r>
      <w:r>
        <w:rPr>
          <w:noProof/>
          <w:color w:val="auto"/>
          <w:kern w:val="2"/>
          <w:sz w:val="24"/>
          <w:szCs w:val="24"/>
          <w:lang w:val="en-US"/>
          <w14:ligatures w14:val="standardContextual"/>
        </w:rPr>
        <w:tab/>
      </w:r>
      <w:r>
        <w:rPr>
          <w:noProof/>
        </w:rPr>
        <w:t>Applicability to Mass Operations</w:t>
      </w:r>
      <w:r>
        <w:rPr>
          <w:noProof/>
        </w:rPr>
        <w:tab/>
      </w:r>
      <w:r>
        <w:rPr>
          <w:noProof/>
        </w:rPr>
        <w:fldChar w:fldCharType="begin"/>
      </w:r>
      <w:r>
        <w:rPr>
          <w:noProof/>
        </w:rPr>
        <w:instrText xml:space="preserve"> PAGEREF _Toc168907516 \h </w:instrText>
      </w:r>
      <w:r>
        <w:rPr>
          <w:noProof/>
        </w:rPr>
      </w:r>
      <w:r>
        <w:rPr>
          <w:noProof/>
        </w:rPr>
        <w:fldChar w:fldCharType="separate"/>
      </w:r>
      <w:r w:rsidR="00437A60">
        <w:rPr>
          <w:noProof/>
        </w:rPr>
        <w:t>25</w:t>
      </w:r>
      <w:r>
        <w:rPr>
          <w:noProof/>
        </w:rPr>
        <w:fldChar w:fldCharType="end"/>
      </w:r>
    </w:p>
    <w:p w14:paraId="4576F637" w14:textId="13939FAC" w:rsidR="00822988" w:rsidRDefault="00822988">
      <w:pPr>
        <w:pStyle w:val="TOC2"/>
        <w:rPr>
          <w:color w:val="auto"/>
          <w:kern w:val="2"/>
          <w:sz w:val="24"/>
          <w:szCs w:val="24"/>
          <w:lang w:val="en-US"/>
          <w14:ligatures w14:val="standardContextual"/>
        </w:rPr>
      </w:pPr>
      <w:r>
        <w:t>6.2.</w:t>
      </w:r>
      <w:r>
        <w:rPr>
          <w:color w:val="auto"/>
          <w:kern w:val="2"/>
          <w:sz w:val="24"/>
          <w:szCs w:val="24"/>
          <w:lang w:val="en-US"/>
          <w14:ligatures w14:val="standardContextual"/>
        </w:rPr>
        <w:tab/>
      </w:r>
      <w:r>
        <w:t>Systems, technology</w:t>
      </w:r>
      <w:r>
        <w:tab/>
      </w:r>
      <w:r>
        <w:fldChar w:fldCharType="begin"/>
      </w:r>
      <w:r>
        <w:instrText xml:space="preserve"> PAGEREF _Toc168907517 \h </w:instrText>
      </w:r>
      <w:r>
        <w:fldChar w:fldCharType="separate"/>
      </w:r>
      <w:r w:rsidR="00437A60">
        <w:t>25</w:t>
      </w:r>
      <w:r>
        <w:fldChar w:fldCharType="end"/>
      </w:r>
    </w:p>
    <w:p w14:paraId="7FD063FC" w14:textId="2B0D73CC" w:rsidR="00822988" w:rsidRDefault="00822988">
      <w:pPr>
        <w:pStyle w:val="TOC3"/>
        <w:tabs>
          <w:tab w:val="left" w:pos="1134"/>
        </w:tabs>
        <w:rPr>
          <w:noProof/>
          <w:color w:val="auto"/>
          <w:kern w:val="2"/>
          <w:sz w:val="24"/>
          <w:szCs w:val="24"/>
          <w:lang w:val="en-US"/>
          <w14:ligatures w14:val="standardContextual"/>
        </w:rPr>
      </w:pPr>
      <w:r>
        <w:rPr>
          <w:noProof/>
        </w:rPr>
        <w:t>6.2.1.</w:t>
      </w:r>
      <w:r>
        <w:rPr>
          <w:noProof/>
          <w:color w:val="auto"/>
          <w:kern w:val="2"/>
          <w:sz w:val="24"/>
          <w:szCs w:val="24"/>
          <w:lang w:val="en-US"/>
          <w14:ligatures w14:val="standardContextual"/>
        </w:rPr>
        <w:tab/>
      </w:r>
      <w:r>
        <w:rPr>
          <w:noProof/>
        </w:rPr>
        <w:t>Testing and auditing of MASS</w:t>
      </w:r>
      <w:r>
        <w:rPr>
          <w:noProof/>
        </w:rPr>
        <w:tab/>
      </w:r>
      <w:r>
        <w:rPr>
          <w:noProof/>
        </w:rPr>
        <w:fldChar w:fldCharType="begin"/>
      </w:r>
      <w:r>
        <w:rPr>
          <w:noProof/>
        </w:rPr>
        <w:instrText xml:space="preserve"> PAGEREF _Toc168907518 \h </w:instrText>
      </w:r>
      <w:r>
        <w:rPr>
          <w:noProof/>
        </w:rPr>
      </w:r>
      <w:r>
        <w:rPr>
          <w:noProof/>
        </w:rPr>
        <w:fldChar w:fldCharType="separate"/>
      </w:r>
      <w:r w:rsidR="00437A60">
        <w:rPr>
          <w:noProof/>
        </w:rPr>
        <w:t>26</w:t>
      </w:r>
      <w:r>
        <w:rPr>
          <w:noProof/>
        </w:rPr>
        <w:fldChar w:fldCharType="end"/>
      </w:r>
    </w:p>
    <w:p w14:paraId="7898A9BD" w14:textId="742727C2" w:rsidR="00822988" w:rsidRDefault="00822988">
      <w:pPr>
        <w:pStyle w:val="TOC1"/>
        <w:rPr>
          <w:b w:val="0"/>
          <w:caps w:val="0"/>
          <w:color w:val="auto"/>
          <w:kern w:val="2"/>
          <w:sz w:val="24"/>
          <w:szCs w:val="24"/>
          <w:lang w:val="en-US"/>
          <w14:ligatures w14:val="standardContextual"/>
        </w:rPr>
      </w:pPr>
      <w:r w:rsidRPr="000C071C">
        <w:t>7.</w:t>
      </w:r>
      <w:r>
        <w:rPr>
          <w:b w:val="0"/>
          <w:caps w:val="0"/>
          <w:color w:val="auto"/>
          <w:kern w:val="2"/>
          <w:sz w:val="24"/>
          <w:szCs w:val="24"/>
          <w:lang w:val="en-US"/>
          <w14:ligatures w14:val="standardContextual"/>
        </w:rPr>
        <w:tab/>
      </w:r>
      <w:r>
        <w:t>CONSIDERATIONS FOR THE PROVISION OF VTS IN A MASS ENVIROMENT</w:t>
      </w:r>
      <w:r>
        <w:tab/>
      </w:r>
      <w:r>
        <w:fldChar w:fldCharType="begin"/>
      </w:r>
      <w:r>
        <w:instrText xml:space="preserve"> PAGEREF _Toc168907519 \h </w:instrText>
      </w:r>
      <w:r>
        <w:fldChar w:fldCharType="separate"/>
      </w:r>
      <w:r w:rsidR="00437A60">
        <w:t>26</w:t>
      </w:r>
      <w:r>
        <w:fldChar w:fldCharType="end"/>
      </w:r>
    </w:p>
    <w:p w14:paraId="13B4A6C8" w14:textId="68B8AF95" w:rsidR="00822988" w:rsidRDefault="00822988">
      <w:pPr>
        <w:pStyle w:val="TOC1"/>
        <w:rPr>
          <w:b w:val="0"/>
          <w:caps w:val="0"/>
          <w:color w:val="auto"/>
          <w:kern w:val="2"/>
          <w:sz w:val="24"/>
          <w:szCs w:val="24"/>
          <w:lang w:val="en-US"/>
          <w14:ligatures w14:val="standardContextual"/>
        </w:rPr>
      </w:pPr>
      <w:r w:rsidRPr="000C071C">
        <w:rPr>
          <w:caps w:val="0"/>
        </w:rPr>
        <w:t>8.</w:t>
      </w:r>
      <w:r>
        <w:rPr>
          <w:b w:val="0"/>
          <w:caps w:val="0"/>
          <w:color w:val="auto"/>
          <w:kern w:val="2"/>
          <w:sz w:val="24"/>
          <w:szCs w:val="24"/>
          <w:lang w:val="en-US"/>
          <w14:ligatures w14:val="standardContextual"/>
        </w:rPr>
        <w:tab/>
      </w:r>
      <w:r w:rsidRPr="000C071C">
        <w:rPr>
          <w:caps w:val="0"/>
        </w:rPr>
        <w:t>DEFINITIONS</w:t>
      </w:r>
      <w:r>
        <w:tab/>
      </w:r>
      <w:r>
        <w:fldChar w:fldCharType="begin"/>
      </w:r>
      <w:r>
        <w:instrText xml:space="preserve"> PAGEREF _Toc168907520 \h </w:instrText>
      </w:r>
      <w:r>
        <w:fldChar w:fldCharType="separate"/>
      </w:r>
      <w:r w:rsidR="00437A60">
        <w:t>26</w:t>
      </w:r>
      <w:r>
        <w:fldChar w:fldCharType="end"/>
      </w:r>
    </w:p>
    <w:p w14:paraId="146F0885" w14:textId="536E552B" w:rsidR="00822988" w:rsidRDefault="00822988">
      <w:pPr>
        <w:pStyle w:val="TOC1"/>
        <w:rPr>
          <w:b w:val="0"/>
          <w:caps w:val="0"/>
          <w:color w:val="auto"/>
          <w:kern w:val="2"/>
          <w:sz w:val="24"/>
          <w:szCs w:val="24"/>
          <w:lang w:val="en-US"/>
          <w14:ligatures w14:val="standardContextual"/>
        </w:rPr>
      </w:pPr>
      <w:r w:rsidRPr="000C071C">
        <w:t>9.</w:t>
      </w:r>
      <w:r>
        <w:rPr>
          <w:b w:val="0"/>
          <w:caps w:val="0"/>
          <w:color w:val="auto"/>
          <w:kern w:val="2"/>
          <w:sz w:val="24"/>
          <w:szCs w:val="24"/>
          <w:lang w:val="en-US"/>
          <w14:ligatures w14:val="standardContextual"/>
        </w:rPr>
        <w:tab/>
      </w:r>
      <w:r>
        <w:t>abbreviations</w:t>
      </w:r>
      <w:r>
        <w:tab/>
      </w:r>
      <w:r>
        <w:fldChar w:fldCharType="begin"/>
      </w:r>
      <w:r>
        <w:instrText xml:space="preserve"> PAGEREF _Toc168907521 \h </w:instrText>
      </w:r>
      <w:r>
        <w:fldChar w:fldCharType="separate"/>
      </w:r>
      <w:r w:rsidR="00437A60">
        <w:t>26</w:t>
      </w:r>
      <w:r>
        <w:fldChar w:fldCharType="end"/>
      </w:r>
    </w:p>
    <w:p w14:paraId="02A6A332" w14:textId="3292BAC9" w:rsidR="00822988" w:rsidRDefault="00822988">
      <w:pPr>
        <w:pStyle w:val="TOC1"/>
        <w:rPr>
          <w:b w:val="0"/>
          <w:caps w:val="0"/>
          <w:color w:val="auto"/>
          <w:kern w:val="2"/>
          <w:sz w:val="24"/>
          <w:szCs w:val="24"/>
          <w:lang w:val="en-US"/>
          <w14:ligatures w14:val="standardContextual"/>
        </w:rPr>
      </w:pPr>
      <w:r w:rsidRPr="000C071C">
        <w:t>10.</w:t>
      </w:r>
      <w:r>
        <w:rPr>
          <w:b w:val="0"/>
          <w:caps w:val="0"/>
          <w:color w:val="auto"/>
          <w:kern w:val="2"/>
          <w:sz w:val="24"/>
          <w:szCs w:val="24"/>
          <w:lang w:val="en-US"/>
          <w14:ligatures w14:val="standardContextual"/>
        </w:rPr>
        <w:tab/>
      </w:r>
      <w:r>
        <w:t>references</w:t>
      </w:r>
      <w:r>
        <w:tab/>
      </w:r>
      <w:r>
        <w:fldChar w:fldCharType="begin"/>
      </w:r>
      <w:r>
        <w:instrText xml:space="preserve"> PAGEREF _Toc168907522 \h </w:instrText>
      </w:r>
      <w:r>
        <w:fldChar w:fldCharType="separate"/>
      </w:r>
      <w:r w:rsidR="00437A60">
        <w:t>26</w:t>
      </w:r>
      <w:r>
        <w:fldChar w:fldCharType="end"/>
      </w:r>
    </w:p>
    <w:p w14:paraId="4DCF7693" w14:textId="28D80ED4" w:rsidR="00822988" w:rsidRDefault="00822988">
      <w:pPr>
        <w:pStyle w:val="TOC1"/>
        <w:rPr>
          <w:b w:val="0"/>
          <w:caps w:val="0"/>
          <w:color w:val="auto"/>
          <w:kern w:val="2"/>
          <w:sz w:val="24"/>
          <w:szCs w:val="24"/>
          <w:lang w:val="en-US"/>
          <w14:ligatures w14:val="standardContextual"/>
        </w:rPr>
      </w:pPr>
      <w:r w:rsidRPr="000C071C">
        <w:t>11.</w:t>
      </w:r>
      <w:r>
        <w:rPr>
          <w:b w:val="0"/>
          <w:caps w:val="0"/>
          <w:color w:val="auto"/>
          <w:kern w:val="2"/>
          <w:sz w:val="24"/>
          <w:szCs w:val="24"/>
          <w:lang w:val="en-US"/>
          <w14:ligatures w14:val="standardContextual"/>
        </w:rPr>
        <w:tab/>
      </w:r>
      <w:r>
        <w:t>Further reading</w:t>
      </w:r>
      <w:r>
        <w:tab/>
      </w:r>
      <w:r>
        <w:fldChar w:fldCharType="begin"/>
      </w:r>
      <w:r>
        <w:instrText xml:space="preserve"> PAGEREF _Toc168907523 \h </w:instrText>
      </w:r>
      <w:r>
        <w:fldChar w:fldCharType="separate"/>
      </w:r>
      <w:r w:rsidR="00437A60">
        <w:t>27</w:t>
      </w:r>
      <w:r>
        <w:fldChar w:fldCharType="end"/>
      </w:r>
    </w:p>
    <w:p w14:paraId="3136D6C3" w14:textId="2B04D533"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222CB978" w:rsidR="00D15F11" w:rsidRDefault="00D15F11" w:rsidP="00CB1D11">
      <w:pPr>
        <w:pStyle w:val="TableofFigures"/>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33385C">
        <w:rPr>
          <w:b/>
          <w:bCs/>
          <w:noProof/>
          <w:lang w:val="en-US"/>
        </w:rPr>
        <w:t>Error! Bookmark not defined.</w:t>
      </w:r>
      <w:r>
        <w:rPr>
          <w:noProof/>
        </w:rPr>
        <w:fldChar w:fldCharType="end"/>
      </w:r>
    </w:p>
    <w:p w14:paraId="310E47B9" w14:textId="20FB5AEF" w:rsidR="00D15F11" w:rsidRDefault="00D15F11" w:rsidP="00CB1D11">
      <w:pPr>
        <w:pStyle w:val="TableofFigures"/>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33385C">
        <w:rPr>
          <w:b/>
          <w:bCs/>
          <w:noProof/>
          <w:lang w:val="en-US"/>
        </w:rPr>
        <w:t>Error! Bookmark not defined.</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23304D1" w:rsidR="00D80A15" w:rsidRDefault="00923B4D" w:rsidP="00CB1D11">
      <w:pPr>
        <w:pStyle w:val="TableofFigures"/>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33385C">
        <w:rPr>
          <w:b/>
          <w:bCs/>
          <w:noProof/>
          <w:lang w:val="en-US"/>
        </w:rPr>
        <w:t>Error! Bookmark not defined.</w:t>
      </w:r>
      <w:r w:rsidR="00D80A15">
        <w:rPr>
          <w:noProof/>
        </w:rPr>
        <w:fldChar w:fldCharType="end"/>
      </w:r>
    </w:p>
    <w:p w14:paraId="0BA57EA7" w14:textId="72318326" w:rsidR="00D80A15" w:rsidRDefault="00D80A15" w:rsidP="00CB1D11">
      <w:pPr>
        <w:pStyle w:val="TableofFigures"/>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33385C">
        <w:rPr>
          <w:b/>
          <w:bCs/>
          <w:noProof/>
          <w:lang w:val="en-US"/>
        </w:rPr>
        <w:t>Error! Bookmark not defined.</w:t>
      </w:r>
      <w:r>
        <w:rPr>
          <w:noProof/>
        </w:rPr>
        <w:fldChar w:fldCharType="end"/>
      </w:r>
    </w:p>
    <w:p w14:paraId="66F89426" w14:textId="46B0FB56" w:rsidR="00D80A15" w:rsidRDefault="00D80A15" w:rsidP="00CB1D11">
      <w:pPr>
        <w:pStyle w:val="TableofFigures"/>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33385C">
        <w:rPr>
          <w:b/>
          <w:bCs/>
          <w:noProof/>
          <w:lang w:val="en-US"/>
        </w:rPr>
        <w:t>Error! Bookmark not defined.</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72DF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6" w:name="_Toc168907466"/>
      <w:r>
        <w:lastRenderedPageBreak/>
        <w:t>Introduction</w:t>
      </w:r>
      <w:bookmarkEnd w:id="6"/>
    </w:p>
    <w:p w14:paraId="3F612BCE" w14:textId="77777777" w:rsidR="00CF6EC7" w:rsidRDefault="00CF6EC7" w:rsidP="00CF6EC7">
      <w:pPr>
        <w:pStyle w:val="Heading1separationline"/>
      </w:pPr>
    </w:p>
    <w:p w14:paraId="22349196" w14:textId="77777777" w:rsidR="00BE2A06" w:rsidRDefault="00BE2A06" w:rsidP="00BE2A06">
      <w:pPr>
        <w:pStyle w:val="BodyText"/>
      </w:pPr>
      <w:r>
        <w:t>Maritime Autonomous Surface Ships (MASS) is defined by the International Maritime Organization (IMO) as being:</w:t>
      </w:r>
    </w:p>
    <w:p w14:paraId="55C1F5A4" w14:textId="77777777" w:rsidR="00BE2A06" w:rsidRDefault="00BE2A06" w:rsidP="00BE2A06">
      <w:pPr>
        <w:pStyle w:val="BodyText"/>
        <w:rPr>
          <w:i/>
          <w:iCs/>
        </w:rPr>
      </w:pPr>
      <w:r>
        <w:rPr>
          <w:i/>
          <w:iCs/>
        </w:rPr>
        <w:t xml:space="preserve">A ship which, to a varying degree, can </w:t>
      </w:r>
      <w:proofErr w:type="gramStart"/>
      <w:r>
        <w:rPr>
          <w:i/>
          <w:iCs/>
        </w:rPr>
        <w:t>operate</w:t>
      </w:r>
      <w:proofErr w:type="gramEnd"/>
      <w:r>
        <w:rPr>
          <w:i/>
          <w:iCs/>
        </w:rPr>
        <w:t xml:space="preserve"> independently of human interaction.</w:t>
      </w:r>
    </w:p>
    <w:p w14:paraId="2EFF006F" w14:textId="30369CC8" w:rsidR="00425189" w:rsidRDefault="00BE2A06" w:rsidP="00425189">
      <w:pPr>
        <w:pStyle w:val="BodyText"/>
      </w:pPr>
      <w:r>
        <w:t>There are ongoing discussions and trials surrounding MASS and some of these are being conducted by non-traditional operators.  It is imperative that IALA takes note of and support these initiatives to ensure that the marine Aids to Navigation (</w:t>
      </w:r>
      <w:proofErr w:type="spellStart"/>
      <w:r>
        <w:t>AtoN</w:t>
      </w:r>
      <w:proofErr w:type="spellEnd"/>
      <w:r>
        <w:t xml:space="preserve">) environment is and </w:t>
      </w:r>
      <w:proofErr w:type="gramStart"/>
      <w:r>
        <w:t>remains</w:t>
      </w:r>
      <w:proofErr w:type="gramEnd"/>
      <w:r>
        <w:t xml:space="preserve"> fit for purpose as the MASS technologies advance and that MASS operators implement systems that utilise these </w:t>
      </w:r>
      <w:proofErr w:type="spellStart"/>
      <w:r>
        <w:t>AtoN</w:t>
      </w:r>
      <w:proofErr w:type="spellEnd"/>
      <w:r>
        <w:t xml:space="preserve"> services.</w:t>
      </w:r>
    </w:p>
    <w:p w14:paraId="5C1F89CB" w14:textId="1ACC6244" w:rsidR="00F7088D" w:rsidRDefault="00786D46" w:rsidP="00425189">
      <w:pPr>
        <w:pStyle w:val="BodyText"/>
        <w:rPr>
          <w:color w:val="221E1F"/>
        </w:rPr>
      </w:pPr>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w:t>
      </w:r>
      <w:proofErr w:type="gramStart"/>
      <w:r>
        <w:rPr>
          <w:color w:val="221E1F"/>
        </w:rPr>
        <w:t>operate</w:t>
      </w:r>
      <w:proofErr w:type="gramEnd"/>
      <w:r>
        <w:rPr>
          <w:color w:val="221E1F"/>
        </w:rPr>
        <w:t xml:space="preserve"> them and the remainder of the Maritime Community. </w:t>
      </w:r>
    </w:p>
    <w:p w14:paraId="2E6FA6F2" w14:textId="213BA4C6" w:rsidR="002219BE" w:rsidRPr="002219BE" w:rsidRDefault="002219BE" w:rsidP="00425189">
      <w:pPr>
        <w:pStyle w:val="BodyText"/>
      </w:pPr>
      <w:r>
        <w:t xml:space="preserve">Evolving MASS technologies will </w:t>
      </w:r>
      <w:proofErr w:type="gramStart"/>
      <w:r>
        <w:t>impact</w:t>
      </w:r>
      <w:proofErr w:type="gramEnd"/>
      <w:r>
        <w:t xml:space="preserve">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w:t>
      </w:r>
      <w:r>
        <w:t>operational, technology and</w:t>
      </w:r>
      <w:r w:rsidRPr="00013D33">
        <w:t xml:space="preserve"> regulatory level.</w:t>
      </w:r>
    </w:p>
    <w:p w14:paraId="4FD08A62" w14:textId="067A4C84" w:rsidR="00495DDA" w:rsidRDefault="00816606" w:rsidP="00CB1D11">
      <w:pPr>
        <w:pStyle w:val="Heading1"/>
        <w:suppressAutoHyphens/>
      </w:pPr>
      <w:bookmarkStart w:id="7" w:name="_Toc168907467"/>
      <w:r>
        <w:t>Aims</w:t>
      </w:r>
      <w:r w:rsidR="00E42796">
        <w:t xml:space="preserve">, </w:t>
      </w:r>
      <w:r>
        <w:t>Objectives</w:t>
      </w:r>
      <w:r w:rsidR="00E42796">
        <w:t xml:space="preserve"> and Guideing Principles</w:t>
      </w:r>
      <w:bookmarkEnd w:id="7"/>
    </w:p>
    <w:p w14:paraId="41D6B749" w14:textId="77777777" w:rsidR="00CF6EC7" w:rsidRDefault="00CF6EC7" w:rsidP="00CF6EC7">
      <w:pPr>
        <w:pStyle w:val="Heading1separationline"/>
      </w:pPr>
    </w:p>
    <w:p w14:paraId="4F5989DE" w14:textId="77777777" w:rsidR="004458C2" w:rsidRDefault="004458C2" w:rsidP="004458C2">
      <w:pPr>
        <w:pStyle w:val="BodyText"/>
      </w:pPr>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p>
    <w:p w14:paraId="193FF9BD" w14:textId="11D926C1" w:rsidR="00383D69" w:rsidRDefault="001F3C89" w:rsidP="00383D69">
      <w:pPr>
        <w:pStyle w:val="Heading3"/>
      </w:pPr>
      <w:bookmarkStart w:id="8" w:name="_Toc168907468"/>
      <w:r>
        <w:t>Aim</w:t>
      </w:r>
      <w:bookmarkEnd w:id="8"/>
    </w:p>
    <w:p w14:paraId="390AE91C" w14:textId="77777777" w:rsidR="004458C2" w:rsidRDefault="004458C2" w:rsidP="004458C2">
      <w:pPr>
        <w:pStyle w:val="BodyText"/>
      </w:pPr>
      <w:r>
        <w:t>Specifically, the</w:t>
      </w:r>
      <w:r w:rsidRPr="008E2ACA">
        <w:t xml:space="preserve"> aim of this guideline is to</w:t>
      </w:r>
      <w:r>
        <w:t>:</w:t>
      </w:r>
    </w:p>
    <w:p w14:paraId="729DB162" w14:textId="77777777" w:rsidR="004458C2" w:rsidRPr="008E2ACA" w:rsidRDefault="004458C2" w:rsidP="004458C2">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26AAF11E" w14:textId="77777777" w:rsidR="004458C2" w:rsidRPr="008E2ACA" w:rsidRDefault="004458C2" w:rsidP="004458C2">
      <w:pPr>
        <w:pStyle w:val="Listatext"/>
        <w:numPr>
          <w:ilvl w:val="0"/>
          <w:numId w:val="46"/>
        </w:numPr>
        <w:ind w:left="1134" w:hanging="567"/>
      </w:pPr>
      <w:r w:rsidRPr="008E2ACA">
        <w:t xml:space="preserve">Testing </w:t>
      </w:r>
    </w:p>
    <w:p w14:paraId="06F0D0C3" w14:textId="77777777" w:rsidR="004458C2" w:rsidRPr="008E2ACA" w:rsidRDefault="004458C2" w:rsidP="004458C2">
      <w:pPr>
        <w:pStyle w:val="Listatext"/>
        <w:numPr>
          <w:ilvl w:val="0"/>
          <w:numId w:val="46"/>
        </w:numPr>
        <w:ind w:left="1134" w:hanging="567"/>
      </w:pPr>
      <w:r w:rsidRPr="008E2ACA">
        <w:t xml:space="preserve">Trials or </w:t>
      </w:r>
    </w:p>
    <w:p w14:paraId="5F85798B" w14:textId="77777777" w:rsidR="004458C2" w:rsidRDefault="004458C2" w:rsidP="004458C2">
      <w:pPr>
        <w:pStyle w:val="Listatext"/>
        <w:numPr>
          <w:ilvl w:val="0"/>
          <w:numId w:val="46"/>
        </w:numPr>
        <w:ind w:left="1134" w:hanging="567"/>
      </w:pPr>
      <w:r w:rsidRPr="008E2ACA">
        <w:t xml:space="preserve">Operations of MASS systems  </w:t>
      </w:r>
    </w:p>
    <w:p w14:paraId="1E94A5E3" w14:textId="77777777" w:rsidR="004458C2" w:rsidRDefault="004458C2" w:rsidP="004458C2">
      <w:pPr>
        <w:pStyle w:val="List1"/>
        <w:numPr>
          <w:ilvl w:val="0"/>
          <w:numId w:val="14"/>
        </w:numPr>
      </w:pPr>
      <w:proofErr w:type="gramStart"/>
      <w:r>
        <w:t>Identify</w:t>
      </w:r>
      <w:proofErr w:type="gramEnd"/>
      <w:r>
        <w:t xml:space="preserve"> developments and need for certification, testing, and performance stand</w:t>
      </w:r>
      <w:r w:rsidRPr="00CA5BD8">
        <w:t>ards</w:t>
      </w:r>
      <w:r>
        <w:t xml:space="preserve"> (approval process by authorities for use), </w:t>
      </w:r>
    </w:p>
    <w:p w14:paraId="47ACA784" w14:textId="77777777" w:rsidR="004458C2" w:rsidRDefault="004458C2" w:rsidP="004458C2">
      <w:pPr>
        <w:pStyle w:val="List1"/>
        <w:numPr>
          <w:ilvl w:val="0"/>
          <w:numId w:val="14"/>
        </w:numPr>
      </w:pPr>
      <w:r>
        <w:t xml:space="preserve">Identify aspects for shore side infrastructure to support MASS such as Shore side support (communications, control centre, etc.); VTS to MASS Communication; VTS support for </w:t>
      </w:r>
      <w:proofErr w:type="gramStart"/>
      <w:r>
        <w:t>MASS;</w:t>
      </w:r>
      <w:proofErr w:type="gramEnd"/>
    </w:p>
    <w:p w14:paraId="45A359AE" w14:textId="77777777" w:rsidR="004458C2" w:rsidRDefault="004458C2" w:rsidP="004458C2">
      <w:pPr>
        <w:pStyle w:val="List1"/>
        <w:numPr>
          <w:ilvl w:val="0"/>
          <w:numId w:val="14"/>
        </w:numPr>
      </w:pPr>
      <w:r>
        <w:t>P</w:t>
      </w:r>
      <w:r w:rsidRPr="008E2ACA">
        <w:t xml:space="preserve">rovide guidance for organisations implementing policy, procedures and technical solutions to support the introduction of </w:t>
      </w:r>
      <w:proofErr w:type="gramStart"/>
      <w:r w:rsidRPr="008E2ACA">
        <w:t>MASS</w:t>
      </w:r>
      <w:r>
        <w:t>;</w:t>
      </w:r>
      <w:proofErr w:type="gramEnd"/>
      <w:r w:rsidRPr="008E2ACA">
        <w:t xml:space="preserve">  </w:t>
      </w:r>
    </w:p>
    <w:p w14:paraId="26B4432D" w14:textId="77777777" w:rsidR="004458C2" w:rsidRPr="001E4385" w:rsidRDefault="004458C2" w:rsidP="004458C2">
      <w:pPr>
        <w:pStyle w:val="List1"/>
        <w:numPr>
          <w:ilvl w:val="0"/>
          <w:numId w:val="14"/>
        </w:numPr>
      </w:pPr>
      <w:r w:rsidRPr="001E4385">
        <w:t xml:space="preserve">Identify possible future scenarios while considering the evolution of </w:t>
      </w:r>
      <w:proofErr w:type="gramStart"/>
      <w:r w:rsidRPr="001E4385">
        <w:t>MASS;</w:t>
      </w:r>
      <w:proofErr w:type="gramEnd"/>
      <w:r w:rsidRPr="001E4385">
        <w:t xml:space="preserve"> </w:t>
      </w:r>
    </w:p>
    <w:p w14:paraId="6C81DC74" w14:textId="77777777" w:rsidR="004458C2" w:rsidRPr="001E4385" w:rsidRDefault="004458C2" w:rsidP="004458C2">
      <w:pPr>
        <w:pStyle w:val="List1"/>
        <w:numPr>
          <w:ilvl w:val="0"/>
          <w:numId w:val="14"/>
        </w:numPr>
      </w:pPr>
      <w:r w:rsidRPr="001E4385">
        <w:t>Analyse the possible impact of MASS on Marine Aids to Navigation (</w:t>
      </w:r>
      <w:proofErr w:type="spellStart"/>
      <w:r w:rsidRPr="001E4385">
        <w:t>AtoN</w:t>
      </w:r>
      <w:proofErr w:type="spellEnd"/>
      <w:r w:rsidRPr="001E4385">
        <w:t xml:space="preserve">); </w:t>
      </w:r>
      <w:r>
        <w:t>and</w:t>
      </w:r>
    </w:p>
    <w:p w14:paraId="4CF33671" w14:textId="77777777" w:rsidR="004458C2" w:rsidRDefault="004458C2" w:rsidP="004458C2">
      <w:pPr>
        <w:pStyle w:val="List1"/>
        <w:numPr>
          <w:ilvl w:val="0"/>
          <w:numId w:val="14"/>
        </w:numPr>
      </w:pPr>
      <w:proofErr w:type="gramStart"/>
      <w:r w:rsidRPr="001E4385">
        <w:t>Identify</w:t>
      </w:r>
      <w:proofErr w:type="gramEnd"/>
      <w:r w:rsidRPr="001E4385">
        <w:t xml:space="preserve"> the future requirements on </w:t>
      </w:r>
      <w:proofErr w:type="spellStart"/>
      <w:r w:rsidRPr="001E4385">
        <w:t>AtoN</w:t>
      </w:r>
      <w:proofErr w:type="spellEnd"/>
      <w:r w:rsidRPr="001E4385">
        <w:t xml:space="preserve"> service</w:t>
      </w:r>
      <w:r>
        <w:t>.</w:t>
      </w:r>
    </w:p>
    <w:p w14:paraId="01B4BF5D" w14:textId="70E2E75A" w:rsidR="00822988" w:rsidRDefault="00822988">
      <w:pPr>
        <w:spacing w:after="200" w:line="276" w:lineRule="auto"/>
        <w:rPr>
          <w:rFonts w:eastAsia="Times New Roman" w:cs="Times New Roman"/>
          <w:sz w:val="22"/>
          <w:szCs w:val="20"/>
          <w:lang w:eastAsia="en-GB"/>
        </w:rPr>
      </w:pPr>
      <w:r>
        <w:br w:type="page"/>
      </w:r>
    </w:p>
    <w:p w14:paraId="4BD250E5" w14:textId="77777777" w:rsidR="00822988" w:rsidRDefault="00822988" w:rsidP="00822988">
      <w:pPr>
        <w:pStyle w:val="List1"/>
        <w:numPr>
          <w:ilvl w:val="0"/>
          <w:numId w:val="0"/>
        </w:numPr>
        <w:ind w:left="567"/>
      </w:pPr>
    </w:p>
    <w:p w14:paraId="3240E805" w14:textId="650578AF" w:rsidR="00855860" w:rsidRPr="00561854" w:rsidRDefault="00A2792B" w:rsidP="00A2792B">
      <w:pPr>
        <w:pStyle w:val="Heading3"/>
      </w:pPr>
      <w:bookmarkStart w:id="9" w:name="_Toc168907469"/>
      <w:r>
        <w:t>Objective</w:t>
      </w:r>
      <w:bookmarkEnd w:id="9"/>
    </w:p>
    <w:p w14:paraId="7F11E4A6" w14:textId="77777777" w:rsidR="00855860" w:rsidRPr="00561854" w:rsidRDefault="00855860" w:rsidP="00855860">
      <w:pPr>
        <w:pStyle w:val="BodyText"/>
      </w:pPr>
      <w:r w:rsidRPr="00561854">
        <w:t>In achieving its Purpose, this Guideline is intended to:</w:t>
      </w:r>
    </w:p>
    <w:p w14:paraId="6C7DB687" w14:textId="7FF6115A" w:rsidR="00855860" w:rsidRPr="00561854" w:rsidRDefault="00855860" w:rsidP="00A2792B">
      <w:pPr>
        <w:pStyle w:val="List1"/>
        <w:numPr>
          <w:ilvl w:val="0"/>
          <w:numId w:val="282"/>
        </w:numPr>
      </w:pPr>
      <w:r w:rsidRPr="00561854">
        <w:lastRenderedPageBreak/>
        <w:t xml:space="preserve">ensure achievement of a level of safety at least equivalent to that expected of Marine Aids to Navigation to support safe, efficient and pollution free </w:t>
      </w:r>
      <w:proofErr w:type="gramStart"/>
      <w:r w:rsidRPr="00561854">
        <w:t>transits;</w:t>
      </w:r>
      <w:proofErr w:type="gramEnd"/>
    </w:p>
    <w:p w14:paraId="2DD04D8F" w14:textId="7F4B2BC5" w:rsidR="00855860" w:rsidRPr="00561854" w:rsidRDefault="00855860" w:rsidP="00A2792B">
      <w:pPr>
        <w:pStyle w:val="List1"/>
        <w:numPr>
          <w:ilvl w:val="0"/>
          <w:numId w:val="282"/>
        </w:numPr>
      </w:pPr>
      <w:r w:rsidRPr="00FD6722">
        <w:t xml:space="preserve">ensure services are provided that </w:t>
      </w:r>
      <w:r w:rsidRPr="00561854">
        <w:t xml:space="preserve">enable all ships to safely coexist without impeding or negatively impacting each other, regardless of whether certain functions are remotely controlled or autonomously </w:t>
      </w:r>
      <w:proofErr w:type="gramStart"/>
      <w:r w:rsidRPr="00561854">
        <w:t>operated;</w:t>
      </w:r>
      <w:proofErr w:type="gramEnd"/>
    </w:p>
    <w:p w14:paraId="2B3C2BCF" w14:textId="7AA31B63" w:rsidR="00855860" w:rsidRPr="00561854" w:rsidRDefault="00855860" w:rsidP="00A2792B">
      <w:pPr>
        <w:pStyle w:val="List1"/>
        <w:numPr>
          <w:ilvl w:val="0"/>
          <w:numId w:val="282"/>
        </w:numPr>
      </w:pPr>
      <w:r w:rsidRPr="00561854">
        <w:t>ensure that there is no relaxation of the level of accepted standards for design, construction, or operation</w:t>
      </w:r>
      <w:r w:rsidRPr="00FD6722">
        <w:t xml:space="preserve"> of </w:t>
      </w:r>
      <w:proofErr w:type="gramStart"/>
      <w:r w:rsidRPr="00FD6722">
        <w:t>MAtoN</w:t>
      </w:r>
      <w:r w:rsidRPr="00561854">
        <w:t>;</w:t>
      </w:r>
      <w:proofErr w:type="gramEnd"/>
    </w:p>
    <w:p w14:paraId="3E697B44" w14:textId="0E90E9A6" w:rsidR="00855860" w:rsidRPr="00561854" w:rsidRDefault="00855860" w:rsidP="00A2792B">
      <w:pPr>
        <w:pStyle w:val="List1"/>
        <w:numPr>
          <w:ilvl w:val="0"/>
          <w:numId w:val="282"/>
        </w:numPr>
      </w:pPr>
      <w:r w:rsidRPr="00561854">
        <w:t>allow for the application of solutions that are demonstrably safe, secure, and environmentally sound in performing the designated function in all defined conditions; and</w:t>
      </w:r>
    </w:p>
    <w:p w14:paraId="6FAABC16" w14:textId="3740945E" w:rsidR="00855860" w:rsidRDefault="00855860" w:rsidP="00A2792B">
      <w:pPr>
        <w:pStyle w:val="List1"/>
        <w:numPr>
          <w:ilvl w:val="0"/>
          <w:numId w:val="282"/>
        </w:numPr>
      </w:pPr>
      <w:r w:rsidRPr="00561854">
        <w:t xml:space="preserve">be </w:t>
      </w:r>
      <w:proofErr w:type="gramStart"/>
      <w:r w:rsidRPr="00561854">
        <w:t>cognizant</w:t>
      </w:r>
      <w:proofErr w:type="gramEnd"/>
      <w:r w:rsidRPr="00561854">
        <w:t xml:space="preserve"> of the potential for the unintended placement of barriers to new or novel application of remote control or autonomous technology on ships.</w:t>
      </w:r>
    </w:p>
    <w:p w14:paraId="7F2962FF" w14:textId="77777777" w:rsidR="00E42796" w:rsidRDefault="00E42796" w:rsidP="00E42796">
      <w:pPr>
        <w:pStyle w:val="Heading3"/>
      </w:pPr>
      <w:bookmarkStart w:id="10" w:name="_Toc168907470"/>
      <w:r>
        <w:t>Guiding Principles</w:t>
      </w:r>
      <w:bookmarkEnd w:id="10"/>
    </w:p>
    <w:p w14:paraId="71C7CE97" w14:textId="77777777" w:rsidR="00E42796" w:rsidRDefault="00E42796" w:rsidP="00E42796">
      <w:pPr>
        <w:pStyle w:val="BodyText"/>
      </w:pPr>
      <w:r>
        <w:t>This Guideline is developed on the principle that it:</w:t>
      </w:r>
    </w:p>
    <w:p w14:paraId="194D5DBC" w14:textId="77777777" w:rsidR="00E42796" w:rsidRDefault="00E42796" w:rsidP="00E42796">
      <w:pPr>
        <w:pStyle w:val="List1"/>
        <w:numPr>
          <w:ilvl w:val="0"/>
          <w:numId w:val="286"/>
        </w:numPr>
      </w:pPr>
      <w:r>
        <w:t xml:space="preserve">is supplementary to any IALA documents, and only addresses MASS issues insofar as they are not adequately or fully addressed in the existing </w:t>
      </w:r>
      <w:proofErr w:type="gramStart"/>
      <w:r>
        <w:t>documents;</w:t>
      </w:r>
      <w:proofErr w:type="gramEnd"/>
    </w:p>
    <w:p w14:paraId="4811B7E8" w14:textId="77777777" w:rsidR="00E42796" w:rsidRDefault="00E42796" w:rsidP="00E42796">
      <w:pPr>
        <w:pStyle w:val="List1"/>
        <w:numPr>
          <w:ilvl w:val="0"/>
          <w:numId w:val="282"/>
        </w:numPr>
      </w:pPr>
      <w:r>
        <w:t xml:space="preserve">is holistic to ensure the objectives, aims and principles of the IALA documents are maintained while also ensuring that the challenges of MASS functions and operations are addressed across all </w:t>
      </w:r>
      <w:proofErr w:type="gramStart"/>
      <w:r>
        <w:t>standards;</w:t>
      </w:r>
      <w:proofErr w:type="gramEnd"/>
    </w:p>
    <w:p w14:paraId="6AC92B7A" w14:textId="77777777" w:rsidR="00E42796" w:rsidRDefault="00E42796" w:rsidP="00E42796">
      <w:pPr>
        <w:pStyle w:val="List1"/>
        <w:numPr>
          <w:ilvl w:val="0"/>
          <w:numId w:val="282"/>
        </w:numPr>
      </w:pPr>
      <w:r>
        <w:t>addresses risk and mitigation measures at the functional level</w:t>
      </w:r>
      <w:r>
        <w:t xml:space="preserve"> when addressing MASS aspects from the perspective of coastal authorities for the provision of Aids to Navigation, including </w:t>
      </w:r>
      <w:proofErr w:type="gramStart"/>
      <w:r>
        <w:t>VTS</w:t>
      </w:r>
      <w:r>
        <w:t>;</w:t>
      </w:r>
      <w:proofErr w:type="gramEnd"/>
    </w:p>
    <w:p w14:paraId="4295CC40" w14:textId="77777777" w:rsidR="00E42796" w:rsidRDefault="00E42796" w:rsidP="00E42796">
      <w:pPr>
        <w:pStyle w:val="List1"/>
        <w:numPr>
          <w:ilvl w:val="0"/>
          <w:numId w:val="282"/>
        </w:numPr>
      </w:pPr>
      <w:r>
        <w:t>is developed in such a way as to recognise the evolving nature of MASS, and related guidance on MASS; and</w:t>
      </w:r>
    </w:p>
    <w:p w14:paraId="07C98081" w14:textId="77777777" w:rsidR="00E42796" w:rsidRDefault="00E42796" w:rsidP="00E42796">
      <w:pPr>
        <w:pStyle w:val="List1"/>
        <w:numPr>
          <w:ilvl w:val="0"/>
          <w:numId w:val="282"/>
        </w:numPr>
      </w:pPr>
      <w:r>
        <w:t>is technology neutral and taking note of industry practices and experience in the deployment of new technologies.</w:t>
      </w:r>
    </w:p>
    <w:p w14:paraId="5DF4466A" w14:textId="0F76D019" w:rsidR="00816606" w:rsidRDefault="00425189" w:rsidP="00CB1D11">
      <w:pPr>
        <w:pStyle w:val="Heading1"/>
        <w:suppressAutoHyphens/>
      </w:pPr>
      <w:bookmarkStart w:id="11" w:name="_Toc168907471"/>
      <w:r>
        <w:t>IMO’s Regulatory Framework for MASS</w:t>
      </w:r>
      <w:bookmarkEnd w:id="11"/>
    </w:p>
    <w:p w14:paraId="1C44D8B2" w14:textId="77777777" w:rsidR="00CF6EC7" w:rsidRDefault="00CF6EC7" w:rsidP="00CF6EC7">
      <w:pPr>
        <w:pStyle w:val="Heading1separationline"/>
      </w:pPr>
    </w:p>
    <w:p w14:paraId="1896B402" w14:textId="77777777" w:rsidR="007B7385" w:rsidRDefault="00D77ECA" w:rsidP="00D77ECA">
      <w:pPr>
        <w:pStyle w:val="BodyText"/>
      </w:pPr>
      <w:r w:rsidRPr="008A329C">
        <w:t xml:space="preserve">The </w:t>
      </w:r>
      <w:r>
        <w:t xml:space="preserve">IMO </w:t>
      </w:r>
      <w:r w:rsidR="007B7385">
        <w:t xml:space="preserve">continues to develop guidance </w:t>
      </w:r>
      <w:proofErr w:type="gramStart"/>
      <w:r w:rsidR="007B7385">
        <w:t>regarding</w:t>
      </w:r>
      <w:proofErr w:type="gramEnd"/>
      <w:r w:rsidR="007B7385">
        <w:t xml:space="preserve"> the implementation of MASS, including the development of a MASS Guideline. </w:t>
      </w:r>
    </w:p>
    <w:p w14:paraId="10671EC8" w14:textId="77777777" w:rsidR="002219BE" w:rsidRPr="008E2ACA" w:rsidRDefault="002219BE" w:rsidP="002219BE">
      <w:pPr>
        <w:pStyle w:val="BodyText"/>
      </w:pPr>
      <w:r w:rsidRPr="008E2ACA">
        <w:t>MSC 100 (December 2018) approved the framework for the RSE.</w:t>
      </w:r>
    </w:p>
    <w:p w14:paraId="5F148CCF" w14:textId="77777777" w:rsidR="002219BE" w:rsidRPr="008A329C" w:rsidRDefault="002219BE" w:rsidP="002219BE">
      <w:pPr>
        <w:pStyle w:val="BodyText"/>
        <w:numPr>
          <w:ilvl w:val="0"/>
          <w:numId w:val="48"/>
        </w:numPr>
        <w:ind w:left="426" w:hanging="426"/>
      </w:pPr>
      <w:r w:rsidRPr="008E2ACA">
        <w:t>The aim of the RSE was</w:t>
      </w:r>
      <w:r w:rsidRPr="008A329C">
        <w:t xml:space="preserve"> to </w:t>
      </w:r>
      <w:proofErr w:type="gramStart"/>
      <w:r w:rsidRPr="008A329C">
        <w:t>determine</w:t>
      </w:r>
      <w:proofErr w:type="gramEnd"/>
      <w:r w:rsidRPr="008A329C">
        <w:t xml:space="preserve"> how safe, secure and environmentally sound MASS operations might be addressed in IMO instruments.</w:t>
      </w:r>
      <w:r w:rsidRPr="008E2ACA">
        <w:t xml:space="preserve"> </w:t>
      </w:r>
    </w:p>
    <w:p w14:paraId="326ADD35" w14:textId="77777777" w:rsidR="002219BE" w:rsidRPr="008E2ACA" w:rsidRDefault="002219BE" w:rsidP="002219BE">
      <w:pPr>
        <w:pStyle w:val="BodyText"/>
        <w:numPr>
          <w:ilvl w:val="0"/>
          <w:numId w:val="48"/>
        </w:numPr>
        <w:ind w:left="426" w:hanging="426"/>
      </w:pPr>
      <w:r w:rsidRPr="008E2ACA">
        <w:t xml:space="preserve">The </w:t>
      </w:r>
      <w:proofErr w:type="gramStart"/>
      <w:r w:rsidRPr="008E2ACA">
        <w:t>objective</w:t>
      </w:r>
      <w:proofErr w:type="gramEnd"/>
      <w:r w:rsidRPr="008E2ACA">
        <w:t xml:space="preserve"> of the RSE on MASS conducted by MSC was to assess the degree to which the existing regulatory framework under its purview might be affected in order to address MASS operations.</w:t>
      </w:r>
    </w:p>
    <w:p w14:paraId="48B50555" w14:textId="77777777" w:rsidR="002219BE" w:rsidRPr="008E2ACA" w:rsidRDefault="002219BE" w:rsidP="002219BE">
      <w:pPr>
        <w:pStyle w:val="BodyText"/>
      </w:pPr>
      <w:proofErr w:type="gramStart"/>
      <w:r w:rsidRPr="008E2ACA">
        <w:t>For the purpose of</w:t>
      </w:r>
      <w:proofErr w:type="gramEnd"/>
      <w:r w:rsidRPr="008E2ACA">
        <w:t xml:space="preserve"> the RSE, "MASS" was defined as “a ship which, to a varying degree, can operate independent of human interaction”.</w:t>
      </w:r>
    </w:p>
    <w:p w14:paraId="639A67DE" w14:textId="77777777" w:rsidR="002219BE" w:rsidRPr="008E2ACA" w:rsidRDefault="002219BE" w:rsidP="002219BE">
      <w:pPr>
        <w:pStyle w:val="BodyText"/>
      </w:pPr>
      <w:r w:rsidRPr="008E2ACA">
        <w:t xml:space="preserve">To </w:t>
      </w:r>
      <w:proofErr w:type="gramStart"/>
      <w:r w:rsidRPr="008E2ACA">
        <w:t>facilitate</w:t>
      </w:r>
      <w:proofErr w:type="gramEnd"/>
      <w:r w:rsidRPr="008E2ACA">
        <w:t xml:space="preserve"> the process of the RSE, the degrees of autonomy were organised as follows: </w:t>
      </w:r>
    </w:p>
    <w:p w14:paraId="358F8F42" w14:textId="77777777" w:rsidR="002219BE" w:rsidRPr="002219BE" w:rsidRDefault="002219BE" w:rsidP="002219BE">
      <w:pPr>
        <w:pStyle w:val="BodyText"/>
        <w:numPr>
          <w:ilvl w:val="0"/>
          <w:numId w:val="47"/>
        </w:numPr>
        <w:ind w:left="567" w:hanging="567"/>
      </w:pPr>
      <w:r w:rsidRPr="002219BE">
        <w:rPr>
          <w:u w:val="single"/>
        </w:rPr>
        <w:t>Degree One</w:t>
      </w:r>
      <w:r w:rsidRPr="002219BE">
        <w:t xml:space="preserve">: Ship with automated processes and decision support: Seafarers are on board to </w:t>
      </w:r>
      <w:proofErr w:type="gramStart"/>
      <w:r w:rsidRPr="002219BE">
        <w:t>operate</w:t>
      </w:r>
      <w:proofErr w:type="gramEnd"/>
      <w:r w:rsidRPr="002219BE">
        <w:t xml:space="preserve"> and control shipboard systems and functions. Some operations may be automated and at times be unsupervised but with seafarers on board ready to take control. </w:t>
      </w:r>
    </w:p>
    <w:p w14:paraId="5F77A81F" w14:textId="77777777" w:rsidR="002219BE" w:rsidRPr="002219BE" w:rsidRDefault="002219BE" w:rsidP="002219BE">
      <w:pPr>
        <w:pStyle w:val="BodyText"/>
        <w:numPr>
          <w:ilvl w:val="0"/>
          <w:numId w:val="47"/>
        </w:numPr>
        <w:ind w:left="567" w:hanging="567"/>
      </w:pPr>
      <w:r w:rsidRPr="002219BE">
        <w:rPr>
          <w:u w:val="single"/>
        </w:rPr>
        <w:t>Degree Two</w:t>
      </w:r>
      <w:r w:rsidRPr="002219BE">
        <w:t xml:space="preserve">: Remotely controlled ship with seafarers on board: The ship is controlled and </w:t>
      </w:r>
      <w:proofErr w:type="gramStart"/>
      <w:r w:rsidRPr="002219BE">
        <w:t>operated</w:t>
      </w:r>
      <w:proofErr w:type="gramEnd"/>
      <w:r w:rsidRPr="002219BE">
        <w:t xml:space="preserve"> from another location. Seafarers are available on board to take control and to </w:t>
      </w:r>
      <w:proofErr w:type="gramStart"/>
      <w:r w:rsidRPr="002219BE">
        <w:t>operate</w:t>
      </w:r>
      <w:proofErr w:type="gramEnd"/>
      <w:r w:rsidRPr="002219BE">
        <w:t xml:space="preserve"> the shipboard systems and functions. MSC.1/Circ.1638 Annex, page 4 </w:t>
      </w:r>
    </w:p>
    <w:p w14:paraId="0C79A29A" w14:textId="77777777" w:rsidR="002219BE" w:rsidRPr="002219BE" w:rsidRDefault="002219BE" w:rsidP="002219BE">
      <w:pPr>
        <w:pStyle w:val="BodyText"/>
        <w:numPr>
          <w:ilvl w:val="0"/>
          <w:numId w:val="47"/>
        </w:numPr>
        <w:ind w:left="567" w:hanging="567"/>
      </w:pPr>
      <w:r w:rsidRPr="002219BE">
        <w:rPr>
          <w:u w:val="single"/>
        </w:rPr>
        <w:t>Degree Three</w:t>
      </w:r>
      <w:r w:rsidRPr="002219BE">
        <w:t xml:space="preserve">: Remotely controlled ship without seafarers on board: The ship is controlled and </w:t>
      </w:r>
      <w:proofErr w:type="gramStart"/>
      <w:r w:rsidRPr="002219BE">
        <w:t>operated</w:t>
      </w:r>
      <w:proofErr w:type="gramEnd"/>
      <w:r w:rsidRPr="002219BE">
        <w:t xml:space="preserve"> from another location. There are no seafarers on board. </w:t>
      </w:r>
    </w:p>
    <w:p w14:paraId="315FB2A8" w14:textId="77777777" w:rsidR="002219BE" w:rsidRPr="002219BE" w:rsidRDefault="002219BE" w:rsidP="002219BE">
      <w:pPr>
        <w:pStyle w:val="BodyText"/>
        <w:numPr>
          <w:ilvl w:val="0"/>
          <w:numId w:val="47"/>
        </w:numPr>
        <w:ind w:left="567" w:hanging="567"/>
      </w:pPr>
      <w:r w:rsidRPr="002219BE">
        <w:rPr>
          <w:u w:val="single"/>
        </w:rPr>
        <w:lastRenderedPageBreak/>
        <w:t>Degree Four</w:t>
      </w:r>
      <w:r w:rsidRPr="002219BE">
        <w:t xml:space="preserve">: Fully autonomous ship: The operating system of the ship </w:t>
      </w:r>
      <w:proofErr w:type="gramStart"/>
      <w:r w:rsidRPr="002219BE">
        <w:t>is able to</w:t>
      </w:r>
      <w:proofErr w:type="gramEnd"/>
      <w:r w:rsidRPr="002219BE">
        <w:t xml:space="preserve"> make decisions and determine actions by itself. </w:t>
      </w:r>
    </w:p>
    <w:p w14:paraId="7CBC5D92" w14:textId="07D29CFB" w:rsidR="002219BE" w:rsidRDefault="002219BE" w:rsidP="002219BE">
      <w:pPr>
        <w:pStyle w:val="BodyText"/>
      </w:pPr>
      <w:r w:rsidRPr="008E2ACA">
        <w:t xml:space="preserve">The degrees of autonomy listed above does not </w:t>
      </w:r>
      <w:proofErr w:type="gramStart"/>
      <w:r w:rsidRPr="008E2ACA">
        <w:t>represent</w:t>
      </w:r>
      <w:proofErr w:type="gramEnd"/>
      <w:r w:rsidRPr="008E2ACA">
        <w:t xml:space="preserve"> a hierarchical order.  It should be noted that MASS could be </w:t>
      </w:r>
      <w:proofErr w:type="gramStart"/>
      <w:r w:rsidRPr="008E2ACA">
        <w:t>operating</w:t>
      </w:r>
      <w:proofErr w:type="gramEnd"/>
      <w:r w:rsidRPr="008E2ACA">
        <w:t xml:space="preserve"> at one or more degrees of autonomy for the duration of a single voyage.</w:t>
      </w:r>
      <w:r w:rsidRPr="002219BE">
        <w:t xml:space="preserve"> </w:t>
      </w:r>
      <w:r>
        <w:t xml:space="preserve">The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r>
        <w:t xml:space="preserve"> </w:t>
      </w:r>
    </w:p>
    <w:p w14:paraId="1900DB5D" w14:textId="4E8A2FEF" w:rsidR="00D77ECA" w:rsidRDefault="007B7385" w:rsidP="00D77ECA">
      <w:pPr>
        <w:pStyle w:val="BodyText"/>
      </w:pPr>
      <w:r>
        <w:t xml:space="preserve">While </w:t>
      </w:r>
      <w:r w:rsidR="002219BE">
        <w:t xml:space="preserve">the </w:t>
      </w:r>
      <w:r>
        <w:t xml:space="preserve">4 degrees of autonomy </w:t>
      </w:r>
      <w:r w:rsidR="002219BE">
        <w:t xml:space="preserve">were </w:t>
      </w:r>
      <w:r>
        <w:t xml:space="preserve">noted during the RSE, the IMO continues to </w:t>
      </w:r>
      <w:proofErr w:type="gramStart"/>
      <w:r>
        <w:t>monitor</w:t>
      </w:r>
      <w:proofErr w:type="gramEnd"/>
      <w:r>
        <w:t xml:space="preserve"> and adapt the concepts of autonomy. </w:t>
      </w:r>
    </w:p>
    <w:p w14:paraId="4940C57E" w14:textId="045AE8D3" w:rsidR="00425189" w:rsidRPr="00CF6EC7" w:rsidRDefault="004D4922" w:rsidP="00CF6EC7">
      <w:pPr>
        <w:pStyle w:val="BodyText"/>
      </w:pPr>
      <w:r>
        <w:t xml:space="preserve">The development of MASS will bring about change to shipping, port operations and the safety of navigation. It is important to assess and discuss its impact on IALA related services at </w:t>
      </w:r>
      <w:r w:rsidR="002219BE">
        <w:t>all</w:t>
      </w:r>
      <w:r>
        <w:t xml:space="preserve"> stage</w:t>
      </w:r>
      <w:r w:rsidR="002219BE">
        <w:t>s</w:t>
      </w:r>
      <w:r>
        <w:t xml:space="preserve"> of its development.</w:t>
      </w:r>
    </w:p>
    <w:p w14:paraId="024B7D31" w14:textId="7546AC48" w:rsidR="00816606" w:rsidRDefault="00425189" w:rsidP="00816606">
      <w:pPr>
        <w:pStyle w:val="Heading2"/>
      </w:pPr>
      <w:bookmarkStart w:id="12" w:name="_Toc168907472"/>
      <w:r>
        <w:t>IMO’s MASS Code structure and relation to IMO Instruments</w:t>
      </w:r>
      <w:bookmarkEnd w:id="12"/>
    </w:p>
    <w:p w14:paraId="261040E6" w14:textId="77777777" w:rsidR="00CF6EC7" w:rsidRDefault="00CF6EC7" w:rsidP="00CF6EC7">
      <w:pPr>
        <w:pStyle w:val="Heading2separationline"/>
      </w:pPr>
    </w:p>
    <w:p w14:paraId="7BD3BCED" w14:textId="48811AAE" w:rsidR="00CF6EC7" w:rsidRDefault="00822988" w:rsidP="00CF6EC7">
      <w:pPr>
        <w:pStyle w:val="BodyText"/>
        <w:rPr>
          <w:rStyle w:val="BodyTextChar"/>
        </w:rPr>
      </w:pPr>
      <w:r>
        <w:rPr>
          <w:rStyle w:val="BodyTextChar"/>
          <w:highlight w:val="yellow"/>
        </w:rPr>
        <w:t xml:space="preserve">[To develop - </w:t>
      </w:r>
      <w:proofErr w:type="gramStart"/>
      <w:r w:rsidR="007323C0" w:rsidRPr="00A9334C">
        <w:rPr>
          <w:rStyle w:val="BodyTextChar"/>
          <w:highlight w:val="yellow"/>
        </w:rPr>
        <w:t>Base</w:t>
      </w:r>
      <w:proofErr w:type="gramEnd"/>
      <w:r w:rsidR="007323C0" w:rsidRPr="00A9334C">
        <w:rPr>
          <w:rStyle w:val="BodyTextChar"/>
          <w:highlight w:val="yellow"/>
        </w:rPr>
        <w:t xml:space="preserve"> on the overview of the IMO </w:t>
      </w:r>
      <w:r>
        <w:rPr>
          <w:rStyle w:val="BodyTextChar"/>
          <w:highlight w:val="yellow"/>
        </w:rPr>
        <w:t>MASS</w:t>
      </w:r>
      <w:r w:rsidR="007323C0" w:rsidRPr="00A9334C">
        <w:rPr>
          <w:rStyle w:val="BodyTextChar"/>
          <w:highlight w:val="yellow"/>
        </w:rPr>
        <w:t xml:space="preserve"> </w:t>
      </w:r>
      <w:r w:rsidR="007323C0" w:rsidRPr="00822988">
        <w:rPr>
          <w:rStyle w:val="BodyTextChar"/>
          <w:highlight w:val="yellow"/>
        </w:rPr>
        <w:t>code</w:t>
      </w:r>
      <w:r w:rsidRPr="00822988">
        <w:rPr>
          <w:rStyle w:val="BodyTextChar"/>
          <w:highlight w:val="yellow"/>
        </w:rPr>
        <w:t xml:space="preserve"> development</w:t>
      </w:r>
      <w:r>
        <w:rPr>
          <w:rStyle w:val="BodyTextChar"/>
        </w:rPr>
        <w:t>]</w:t>
      </w:r>
    </w:p>
    <w:p w14:paraId="09ED171B" w14:textId="77777777" w:rsidR="00425189" w:rsidRPr="00CF6EC7" w:rsidRDefault="00425189" w:rsidP="00CF6EC7">
      <w:pPr>
        <w:pStyle w:val="BodyText"/>
      </w:pPr>
    </w:p>
    <w:p w14:paraId="65C4CA76" w14:textId="1300C504" w:rsidR="00E92E1C" w:rsidRDefault="00425189" w:rsidP="00816606">
      <w:pPr>
        <w:pStyle w:val="Heading2"/>
      </w:pPr>
      <w:bookmarkStart w:id="13" w:name="_Toc168907473"/>
      <w:r>
        <w:t>Terminology and Defintions</w:t>
      </w:r>
      <w:bookmarkEnd w:id="13"/>
    </w:p>
    <w:p w14:paraId="50C34C8B" w14:textId="77777777" w:rsidR="00561854" w:rsidRDefault="00561854" w:rsidP="00561854">
      <w:pPr>
        <w:pStyle w:val="Heading2separationline"/>
      </w:pPr>
    </w:p>
    <w:p w14:paraId="204A2CAF" w14:textId="2A5E9F07" w:rsidR="00561854" w:rsidRDefault="00561854">
      <w:pPr>
        <w:pStyle w:val="BodyText"/>
      </w:pPr>
      <w:r>
        <w:t>N</w:t>
      </w:r>
      <w:commentRangeStart w:id="14"/>
      <w:r>
        <w:t>ote the terminology developing at IMO</w:t>
      </w:r>
      <w:commentRangeEnd w:id="14"/>
      <w:r w:rsidR="00A9334C">
        <w:rPr>
          <w:rStyle w:val="CommentReference"/>
        </w:rPr>
        <w:commentReference w:id="14"/>
      </w:r>
      <w:r>
        <w:t xml:space="preserve">, </w:t>
      </w:r>
      <w:r w:rsidRPr="0033385C">
        <w:rPr>
          <w:highlight w:val="yellow"/>
        </w:rPr>
        <w:t>ISO</w:t>
      </w:r>
      <w:r>
        <w:t xml:space="preserve">, DNV </w:t>
      </w:r>
    </w:p>
    <w:p w14:paraId="662BF8E3" w14:textId="77777777" w:rsidR="00DC1232" w:rsidRDefault="00DC1232" w:rsidP="00425189">
      <w:pPr>
        <w:pStyle w:val="BodyText"/>
        <w:rPr>
          <w:caps/>
        </w:rPr>
      </w:pPr>
    </w:p>
    <w:p w14:paraId="480F2207" w14:textId="3545A85E" w:rsidR="009A706B" w:rsidRDefault="00425189" w:rsidP="00CF6EC7">
      <w:pPr>
        <w:pStyle w:val="Heading1"/>
        <w:suppressAutoHyphens/>
        <w:rPr>
          <w:caps w:val="0"/>
        </w:rPr>
      </w:pPr>
      <w:bookmarkStart w:id="15" w:name="_Toc168907474"/>
      <w:r>
        <w:rPr>
          <w:caps w:val="0"/>
        </w:rPr>
        <w:t>IALA and MASS</w:t>
      </w:r>
      <w:bookmarkEnd w:id="15"/>
      <w:r w:rsidR="0033385C">
        <w:rPr>
          <w:rFonts w:hint="eastAsia"/>
          <w:caps w:val="0"/>
          <w:lang w:eastAsia="ko-KR"/>
        </w:rPr>
        <w:t xml:space="preserve"> </w:t>
      </w:r>
    </w:p>
    <w:p w14:paraId="55BC943F" w14:textId="77777777" w:rsidR="00CF6EC7" w:rsidRDefault="00CF6EC7" w:rsidP="00CF6EC7">
      <w:pPr>
        <w:pStyle w:val="Heading1separationline"/>
      </w:pPr>
    </w:p>
    <w:p w14:paraId="772DD284" w14:textId="77777777" w:rsidR="008F2366" w:rsidRPr="008E2ACA" w:rsidRDefault="008F2366" w:rsidP="008F2366">
      <w:pPr>
        <w:pStyle w:val="BodyText"/>
      </w:pPr>
      <w:r w:rsidRPr="00494EF8">
        <w:t xml:space="preserve">During an IALA workshop on MASS it was </w:t>
      </w:r>
      <w:proofErr w:type="gramStart"/>
      <w:r w:rsidRPr="00494EF8">
        <w:t>identified</w:t>
      </w:r>
      <w:proofErr w:type="gramEnd"/>
      <w:r w:rsidRPr="00494EF8">
        <w:t xml:space="preserve">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0766EB8F" w14:textId="6601D037" w:rsidR="00425189" w:rsidRDefault="008F2366" w:rsidP="00425189">
      <w:pPr>
        <w:pStyle w:val="BodyText"/>
      </w:pPr>
      <w:r w:rsidRPr="008E2ACA">
        <w:t xml:space="preserve">Both physical and electronic </w:t>
      </w:r>
      <w:proofErr w:type="spellStart"/>
      <w:r w:rsidRPr="008E2ACA">
        <w:t>AtoN</w:t>
      </w:r>
      <w:proofErr w:type="spellEnd"/>
      <w:r w:rsidRPr="008E2ACA">
        <w:t xml:space="preserve"> have a significant role to play in the MASS domain as this matures. </w:t>
      </w:r>
      <w:r>
        <w:t xml:space="preserve">For MASS operation ship and shore site systems interact intensively and a new understanding of shore site support must be found. </w:t>
      </w:r>
    </w:p>
    <w:p w14:paraId="7D190E2F" w14:textId="76546ED2" w:rsidR="00527AB6" w:rsidRPr="00527AB6" w:rsidRDefault="00527AB6" w:rsidP="00527AB6">
      <w:pPr>
        <w:pStyle w:val="BodyText"/>
      </w:pPr>
      <w:r w:rsidRPr="00527AB6">
        <w:t>It is recognized that the concept of</w:t>
      </w:r>
      <w:r w:rsidRPr="00527AB6">
        <w:t xml:space="preserve"> automation versus autonomy may, to some extent, be construed as debates over wording, definitions, and philosophy, the essence lies in understanding how various types of ships are navigated and controlled. It is crucial to differentiate between automation and autonomy to construct straightforward and illustrative scenarios that capture the evolving landscape of maritime operations.</w:t>
      </w:r>
    </w:p>
    <w:p w14:paraId="454222B3" w14:textId="77777777" w:rsidR="00527AB6" w:rsidRPr="00527AB6" w:rsidRDefault="00527AB6" w:rsidP="00527AB6">
      <w:pPr>
        <w:pStyle w:val="BodyText"/>
      </w:pPr>
      <w:r w:rsidRPr="00527AB6">
        <w:t>The four scenarios that sum up IALA’s view of the short to medium term development of MASS are captured as:</w:t>
      </w:r>
    </w:p>
    <w:p w14:paraId="153A1029" w14:textId="727D0FC1" w:rsidR="00527AB6" w:rsidRDefault="00527AB6" w:rsidP="00527AB6">
      <w:pPr>
        <w:pStyle w:val="ListBullet"/>
      </w:pPr>
      <w:r>
        <w:rPr>
          <w:rStyle w:val="A6"/>
        </w:rPr>
        <w:t>Many crewed ships with automized functions</w:t>
      </w:r>
    </w:p>
    <w:p w14:paraId="6F8AB448" w14:textId="7649FC0A" w:rsidR="00527AB6" w:rsidRDefault="00527AB6" w:rsidP="00527AB6">
      <w:pPr>
        <w:pStyle w:val="ListBullet"/>
      </w:pPr>
      <w:r>
        <w:rPr>
          <w:rStyle w:val="A6"/>
        </w:rPr>
        <w:t>Few crewless autonomous ships</w:t>
      </w:r>
    </w:p>
    <w:p w14:paraId="3733219F" w14:textId="71730531" w:rsidR="00527AB6" w:rsidRDefault="00527AB6" w:rsidP="00527AB6">
      <w:pPr>
        <w:pStyle w:val="ListBullet"/>
      </w:pPr>
      <w:r>
        <w:rPr>
          <w:rStyle w:val="A6"/>
        </w:rPr>
        <w:t>More crewed ships with automized functions</w:t>
      </w:r>
    </w:p>
    <w:p w14:paraId="214B8CE4" w14:textId="60C88A6D" w:rsidR="00527AB6" w:rsidRPr="00527AB6" w:rsidRDefault="00527AB6" w:rsidP="00527AB6">
      <w:pPr>
        <w:pStyle w:val="ListBullet"/>
        <w:rPr>
          <w:rStyle w:val="A6"/>
          <w:rFonts w:cstheme="minorBidi"/>
          <w:color w:val="auto"/>
        </w:rPr>
      </w:pPr>
      <w:r>
        <w:rPr>
          <w:rStyle w:val="A6"/>
        </w:rPr>
        <w:t>Some crewless autonomous ships</w:t>
      </w:r>
    </w:p>
    <w:p w14:paraId="522329A4" w14:textId="27AE7D7C" w:rsidR="00527AB6" w:rsidRDefault="00527AB6" w:rsidP="00527AB6">
      <w:pPr>
        <w:pStyle w:val="BodyText"/>
      </w:pPr>
      <w:r>
        <w:t xml:space="preserve">These scenarios are visualised in </w:t>
      </w:r>
      <w:r w:rsidR="00D20DC4" w:rsidRPr="00D20DC4">
        <w:rPr>
          <w:highlight w:val="yellow"/>
        </w:rPr>
        <w:t>[figure 1]</w:t>
      </w:r>
    </w:p>
    <w:p w14:paraId="5E2537FB" w14:textId="46D5623A" w:rsidR="008C3C70" w:rsidRDefault="008C3C70" w:rsidP="00343F43">
      <w:pPr>
        <w:pStyle w:val="BodyText"/>
        <w:jc w:val="center"/>
      </w:pPr>
      <w:r w:rsidRPr="008C3C70">
        <w:lastRenderedPageBreak/>
        <w:drawing>
          <wp:inline distT="0" distB="0" distL="0" distR="0" wp14:anchorId="03262823" wp14:editId="4D88150C">
            <wp:extent cx="4133088" cy="3064184"/>
            <wp:effectExtent l="0" t="0" r="1270" b="3175"/>
            <wp:docPr id="1027303055" name="Picture 1"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303055" name="Picture 1" descr="A diagram of a ship&#10;&#10;Description automatically generated"/>
                    <pic:cNvPicPr/>
                  </pic:nvPicPr>
                  <pic:blipFill>
                    <a:blip r:embed="rId29"/>
                    <a:stretch>
                      <a:fillRect/>
                    </a:stretch>
                  </pic:blipFill>
                  <pic:spPr>
                    <a:xfrm>
                      <a:off x="0" y="0"/>
                      <a:ext cx="4136012" cy="3066352"/>
                    </a:xfrm>
                    <a:prstGeom prst="rect">
                      <a:avLst/>
                    </a:prstGeom>
                  </pic:spPr>
                </pic:pic>
              </a:graphicData>
            </a:graphic>
          </wp:inline>
        </w:drawing>
      </w:r>
    </w:p>
    <w:p w14:paraId="77174267" w14:textId="12CD2D7F" w:rsidR="00527AB6" w:rsidRPr="0033385C" w:rsidRDefault="00343F43" w:rsidP="00527AB6">
      <w:pPr>
        <w:pStyle w:val="Figurecaption"/>
      </w:pPr>
      <w:r>
        <w:t>MASS degrees vs Time Frame</w:t>
      </w:r>
    </w:p>
    <w:p w14:paraId="7622180E" w14:textId="77777777" w:rsidR="00453CBB" w:rsidRDefault="00453CBB" w:rsidP="00453CBB">
      <w:pPr>
        <w:pStyle w:val="BodyText"/>
        <w:rPr>
          <w:rStyle w:val="BodyTextChar"/>
        </w:rPr>
      </w:pPr>
      <w:r w:rsidRPr="00494EF8">
        <w:rPr>
          <w:rStyle w:val="BodyTextChar"/>
        </w:rPr>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w:t>
      </w:r>
      <w:proofErr w:type="gramStart"/>
      <w:r>
        <w:rPr>
          <w:rStyle w:val="BodyTextChar"/>
        </w:rPr>
        <w:t>states:-</w:t>
      </w:r>
      <w:proofErr w:type="gramEnd"/>
    </w:p>
    <w:p w14:paraId="1501B51E" w14:textId="77777777" w:rsidR="00453CBB" w:rsidRDefault="00453CBB" w:rsidP="00453CBB">
      <w:pPr>
        <w:pStyle w:val="BodyText"/>
        <w:rPr>
          <w:rStyle w:val="BodyTextChar"/>
          <w:color w:val="000000"/>
        </w:rPr>
      </w:pPr>
      <w:r>
        <w:rPr>
          <w:rStyle w:val="BodyTextChar"/>
        </w:rPr>
        <w:t>“</w:t>
      </w:r>
      <w:r w:rsidRPr="008E2ACA">
        <w:rPr>
          <w:rStyle w:val="BodyTextChar"/>
        </w:rPr>
        <w:t xml:space="preserve">Current applications, marks and signals </w:t>
      </w:r>
      <w:proofErr w:type="gramStart"/>
      <w:r w:rsidRPr="008E2ACA">
        <w:rPr>
          <w:rStyle w:val="BodyTextChar"/>
        </w:rPr>
        <w:t>exhibited</w:t>
      </w:r>
      <w:proofErr w:type="gramEnd"/>
      <w:r w:rsidRPr="008E2ACA">
        <w:rPr>
          <w:rStyle w:val="BodyTextChar"/>
        </w:rPr>
        <w:t xml:space="preserve"> by </w:t>
      </w:r>
      <w:proofErr w:type="spellStart"/>
      <w:r w:rsidRPr="008E2ACA">
        <w:rPr>
          <w:rStyle w:val="BodyTextChar"/>
        </w:rPr>
        <w:t>AtoN</w:t>
      </w:r>
      <w:proofErr w:type="spellEnd"/>
      <w:r w:rsidRPr="008E2ACA">
        <w:rPr>
          <w:rStyle w:val="BodyTextChar"/>
        </w:rPr>
        <w:t xml:space="preserve"> as described in the MBS apply to all vessels, including MASS.  MASS </w:t>
      </w:r>
      <w:proofErr w:type="gramStart"/>
      <w:r w:rsidRPr="008E2ACA">
        <w:rPr>
          <w:rStyle w:val="BodyTextChar"/>
        </w:rPr>
        <w:t>operate</w:t>
      </w:r>
      <w:proofErr w:type="gramEnd"/>
      <w:r w:rsidRPr="008E2ACA">
        <w:rPr>
          <w:rStyle w:val="BodyTextChar"/>
        </w:rPr>
        <w:t xml:space="preserve"> with varying degrees of autonomy and make use of </w:t>
      </w:r>
      <w:proofErr w:type="spellStart"/>
      <w:r w:rsidRPr="008E2ACA">
        <w:rPr>
          <w:rStyle w:val="BodyTextChar"/>
        </w:rPr>
        <w:t>AtoN</w:t>
      </w:r>
      <w:proofErr w:type="spellEnd"/>
      <w:r w:rsidRPr="008E2ACA">
        <w:rPr>
          <w:rStyle w:val="BodyTextChar"/>
        </w:rPr>
        <w:t xml:space="preserve"> based on level of autonomy and type of technology used.  MASS may use </w:t>
      </w:r>
      <w:proofErr w:type="spellStart"/>
      <w:r w:rsidRPr="008E2ACA">
        <w:rPr>
          <w:rStyle w:val="BodyTextChar"/>
        </w:rPr>
        <w:t>AtoN</w:t>
      </w:r>
      <w:proofErr w:type="spellEnd"/>
      <w:r w:rsidRPr="008E2ACA">
        <w:rPr>
          <w:rStyle w:val="BodyTextChar"/>
        </w:rPr>
        <w:t xml:space="preserve"> described within the MBS and there may be developments of </w:t>
      </w:r>
      <w:proofErr w:type="spellStart"/>
      <w:r w:rsidRPr="008E2ACA">
        <w:rPr>
          <w:rStyle w:val="BodyTextChar"/>
        </w:rPr>
        <w:t>AtoN</w:t>
      </w:r>
      <w:proofErr w:type="spellEnd"/>
      <w:r w:rsidRPr="008E2ACA">
        <w:rPr>
          <w:rStyle w:val="BodyTextChar"/>
        </w:rPr>
        <w:t xml:space="preserve"> that are tailored specifically for MASS.</w:t>
      </w:r>
      <w:r>
        <w:rPr>
          <w:rStyle w:val="BodyTextChar"/>
        </w:rPr>
        <w:t>”</w:t>
      </w:r>
      <w:r w:rsidRPr="008E2ACA">
        <w:rPr>
          <w:rStyle w:val="BodyTextChar"/>
        </w:rPr>
        <w:t xml:space="preserve"> </w:t>
      </w:r>
      <w:r w:rsidRPr="008E2ACA">
        <w:rPr>
          <w:rStyle w:val="BodyTextChar"/>
          <w:color w:val="000000"/>
        </w:rPr>
        <w:t> </w:t>
      </w:r>
    </w:p>
    <w:p w14:paraId="7D8E0641" w14:textId="77777777" w:rsidR="00453CBB" w:rsidRDefault="00453CBB" w:rsidP="00453CBB">
      <w:pPr>
        <w:pStyle w:val="BodyText"/>
      </w:pPr>
      <w:r>
        <w:t xml:space="preserve">IMO MSC.1/Circ.1604 states: </w:t>
      </w:r>
    </w:p>
    <w:p w14:paraId="4C92DAF5" w14:textId="77777777" w:rsidR="00453CBB" w:rsidRPr="00606892" w:rsidRDefault="00453CBB" w:rsidP="00453CBB">
      <w:pPr>
        <w:pStyle w:val="BodyText"/>
        <w:rPr>
          <w:rStyle w:val="BodyTextChar"/>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38E6BFD9" w14:textId="77777777" w:rsidR="00453CBB" w:rsidRPr="008E2ACA" w:rsidRDefault="00453CBB" w:rsidP="00453CBB">
      <w:pPr>
        <w:pStyle w:val="BodyText"/>
      </w:pPr>
      <w:r>
        <w:t xml:space="preserve">IALA is considering MASS as the operational, technological and regulatory level. </w:t>
      </w:r>
      <w:r w:rsidRPr="008E2ACA">
        <w:t xml:space="preserve">The establishment of safe and secure environments in which MASS can </w:t>
      </w:r>
      <w:proofErr w:type="gramStart"/>
      <w:r w:rsidRPr="008E2ACA">
        <w:t>operate</w:t>
      </w:r>
      <w:proofErr w:type="gramEnd"/>
      <w:r w:rsidRPr="008E2ACA">
        <w:t xml:space="preserve"> can be assisted through the provision</w:t>
      </w:r>
      <w:r>
        <w:t xml:space="preserve"> and adaption</w:t>
      </w:r>
      <w:r w:rsidRPr="008E2ACA">
        <w:t xml:space="preserve"> of </w:t>
      </w:r>
      <w:proofErr w:type="spellStart"/>
      <w:r w:rsidRPr="008E2ACA">
        <w:t>AtoN</w:t>
      </w:r>
      <w:proofErr w:type="spellEnd"/>
      <w:r w:rsidRPr="008E2ACA">
        <w:t xml:space="preserve">, beneficial to MASS operations.  </w:t>
      </w:r>
    </w:p>
    <w:p w14:paraId="075AAF51" w14:textId="2DC54E15" w:rsidR="00453CBB" w:rsidRPr="008E2ACA" w:rsidRDefault="00453CBB" w:rsidP="00453CBB">
      <w:pPr>
        <w:pStyle w:val="BodyText"/>
      </w:pPr>
      <w:r>
        <w:t xml:space="preserve">MASS operations rely on positioning, </w:t>
      </w:r>
      <w:r w:rsidRPr="008E2ACA">
        <w:t xml:space="preserve">digital data exchange capabilities, including developments in </w:t>
      </w:r>
      <w:r>
        <w:t xml:space="preserve">the VHF Data Exchange System (VDES), International Mobile Technologies (i.e. </w:t>
      </w:r>
      <w:r w:rsidRPr="008E2ACA">
        <w:t>4G and 5G</w:t>
      </w:r>
      <w:r>
        <w:t>)</w:t>
      </w:r>
      <w:r w:rsidRPr="008E2ACA">
        <w:t xml:space="preserve">, digital VHF Voice and satellite technologies </w:t>
      </w:r>
      <w:r>
        <w:t>and traffic management and further shore site support</w:t>
      </w:r>
      <w:r w:rsidRPr="008E2ACA">
        <w:t xml:space="preserve">. </w:t>
      </w:r>
    </w:p>
    <w:p w14:paraId="3A8C75B2" w14:textId="5FA4CFC8" w:rsidR="00D20DC4" w:rsidRDefault="00BF0328" w:rsidP="00D20DC4">
      <w:pPr>
        <w:pStyle w:val="Heading2"/>
      </w:pPr>
      <w:bookmarkStart w:id="16" w:name="_Toc168907475"/>
      <w:r w:rsidRPr="00D20DC4">
        <w:t>Considerations for MASS</w:t>
      </w:r>
      <w:bookmarkEnd w:id="16"/>
    </w:p>
    <w:p w14:paraId="67CC608B" w14:textId="77777777" w:rsidR="00D20DC4" w:rsidRPr="00D20DC4" w:rsidRDefault="00D20DC4" w:rsidP="00D20DC4">
      <w:pPr>
        <w:pStyle w:val="Heading2separationline"/>
      </w:pPr>
    </w:p>
    <w:p w14:paraId="3B06A926" w14:textId="69AA7549" w:rsidR="00A241C1" w:rsidRDefault="00D20DC4" w:rsidP="00A241C1">
      <w:pPr>
        <w:pStyle w:val="BodyText"/>
      </w:pPr>
      <w:r>
        <w:t>Noting the degrees of autonomy may evolve, t</w:t>
      </w:r>
      <w:r w:rsidR="00A241C1" w:rsidRPr="008E2ACA">
        <w:t xml:space="preserve">he services delivered using physical, electronic and virtual </w:t>
      </w:r>
      <w:proofErr w:type="spellStart"/>
      <w:r w:rsidR="00A241C1" w:rsidRPr="008E2ACA">
        <w:t>AtoN</w:t>
      </w:r>
      <w:proofErr w:type="spellEnd"/>
      <w:r w:rsidR="00A241C1" w:rsidRPr="008E2ACA">
        <w:t xml:space="preserve"> environments for each of the four </w:t>
      </w:r>
      <w:r>
        <w:t xml:space="preserve">existing </w:t>
      </w:r>
      <w:r w:rsidR="00A241C1" w:rsidRPr="008E2ACA">
        <w:t xml:space="preserve">degrees of autonomy </w:t>
      </w:r>
      <w:proofErr w:type="gramStart"/>
      <w:r w:rsidR="00A241C1" w:rsidRPr="008E2ACA">
        <w:t>identified</w:t>
      </w:r>
      <w:proofErr w:type="gramEnd"/>
      <w:r w:rsidR="00A241C1" w:rsidRPr="008E2ACA">
        <w:t xml:space="preserve"> by IMO could be different</w:t>
      </w:r>
      <w:r>
        <w:t>.</w:t>
      </w:r>
      <w:r w:rsidR="00A241C1" w:rsidRPr="008E2ACA">
        <w:t xml:space="preserve"> </w:t>
      </w:r>
      <w:r>
        <w:t xml:space="preserve">This </w:t>
      </w:r>
      <w:proofErr w:type="gramStart"/>
      <w:r>
        <w:t>takes into account</w:t>
      </w:r>
      <w:proofErr w:type="gramEnd"/>
      <w:r>
        <w:t xml:space="preserve"> the fact</w:t>
      </w:r>
      <w:r w:rsidR="00A241C1" w:rsidRPr="008E2ACA">
        <w:t xml:space="preserve"> that the MASS could change its level of autonomy depending on its </w:t>
      </w:r>
      <w:r w:rsidR="00A241C1">
        <w:t xml:space="preserve">area of operation. In addition, as </w:t>
      </w:r>
      <w:proofErr w:type="gramStart"/>
      <w:r w:rsidR="00A241C1">
        <w:t>identified</w:t>
      </w:r>
      <w:proofErr w:type="gramEnd"/>
      <w:r w:rsidR="00A241C1">
        <w:t xml:space="preserve"> in IMO Resolution A.893(21) vessels are required to plan voyages taking into account key factors. </w:t>
      </w:r>
    </w:p>
    <w:p w14:paraId="0993F2AC" w14:textId="77777777" w:rsidR="00A241C1" w:rsidRDefault="00A241C1" w:rsidP="00A241C1">
      <w:pPr>
        <w:pStyle w:val="BodyText"/>
      </w:pPr>
      <w:r>
        <w:t xml:space="preserve">Areas of operations (as </w:t>
      </w:r>
      <w:proofErr w:type="gramStart"/>
      <w:r>
        <w:t>identified</w:t>
      </w:r>
      <w:proofErr w:type="gramEnd"/>
      <w:r>
        <w:t xml:space="preserve"> in IMO MSC.1/Circ.1595) include: </w:t>
      </w:r>
    </w:p>
    <w:p w14:paraId="0BD15820" w14:textId="77777777" w:rsidR="00A241C1" w:rsidRDefault="00A241C1" w:rsidP="00A241C1">
      <w:pPr>
        <w:pStyle w:val="Bullet1"/>
        <w:numPr>
          <w:ilvl w:val="0"/>
          <w:numId w:val="1"/>
        </w:numPr>
      </w:pPr>
      <w:r>
        <w:t>Port and Approaches</w:t>
      </w:r>
    </w:p>
    <w:p w14:paraId="792E7A78" w14:textId="77777777" w:rsidR="00A241C1" w:rsidRDefault="00A241C1" w:rsidP="00A241C1">
      <w:pPr>
        <w:pStyle w:val="Bullet1"/>
        <w:numPr>
          <w:ilvl w:val="0"/>
          <w:numId w:val="1"/>
        </w:numPr>
      </w:pPr>
      <w:r>
        <w:t>Coastal waters and confined or restricted areas</w:t>
      </w:r>
    </w:p>
    <w:p w14:paraId="071D4C4D" w14:textId="77777777" w:rsidR="00A241C1" w:rsidRDefault="00A241C1" w:rsidP="00A241C1">
      <w:pPr>
        <w:pStyle w:val="Bullet1"/>
        <w:numPr>
          <w:ilvl w:val="0"/>
          <w:numId w:val="1"/>
        </w:numPr>
      </w:pPr>
      <w:r>
        <w:lastRenderedPageBreak/>
        <w:t>Open sea and open areas</w:t>
      </w:r>
    </w:p>
    <w:p w14:paraId="0A04DF72" w14:textId="77777777" w:rsidR="00A241C1" w:rsidRDefault="00A241C1" w:rsidP="00A241C1">
      <w:pPr>
        <w:pStyle w:val="Bullet1"/>
        <w:numPr>
          <w:ilvl w:val="0"/>
          <w:numId w:val="1"/>
        </w:numPr>
      </w:pPr>
      <w:r>
        <w:t>Areas with offshore and/or infrastructure developments.</w:t>
      </w:r>
    </w:p>
    <w:p w14:paraId="77FCD81A" w14:textId="77777777" w:rsidR="00A241C1" w:rsidRDefault="00A241C1" w:rsidP="00A241C1">
      <w:pPr>
        <w:pStyle w:val="Bullet1"/>
        <w:numPr>
          <w:ilvl w:val="0"/>
          <w:numId w:val="1"/>
        </w:numPr>
      </w:pPr>
      <w:r>
        <w:t>Polar areas</w:t>
      </w:r>
    </w:p>
    <w:p w14:paraId="39FB466C" w14:textId="77777777" w:rsidR="00A241C1" w:rsidRDefault="00A241C1" w:rsidP="00A241C1">
      <w:pPr>
        <w:pStyle w:val="Bullet1"/>
        <w:numPr>
          <w:ilvl w:val="0"/>
          <w:numId w:val="1"/>
        </w:numPr>
      </w:pPr>
      <w:r>
        <w:t xml:space="preserve">Other remote areas </w:t>
      </w:r>
    </w:p>
    <w:p w14:paraId="77C96324" w14:textId="55610A40" w:rsidR="00A241C1" w:rsidRDefault="00A241C1" w:rsidP="00A241C1">
      <w:pPr>
        <w:pStyle w:val="BodyText"/>
      </w:pPr>
      <w:r>
        <w:t>Consideration</w:t>
      </w:r>
      <w:r w:rsidR="00D20DC4">
        <w:t>s</w:t>
      </w:r>
      <w:r>
        <w:t xml:space="preserve"> related to voyage planning (IMO Res. A.893(21) </w:t>
      </w:r>
      <w:r w:rsidR="00D20DC4">
        <w:t>include</w:t>
      </w:r>
      <w:r>
        <w:t xml:space="preserve">: </w:t>
      </w:r>
    </w:p>
    <w:p w14:paraId="03ED47FB" w14:textId="77777777" w:rsidR="00A241C1" w:rsidRDefault="00A241C1" w:rsidP="00A241C1">
      <w:pPr>
        <w:pStyle w:val="Bullet1"/>
        <w:numPr>
          <w:ilvl w:val="0"/>
          <w:numId w:val="1"/>
        </w:numPr>
      </w:pPr>
      <w:r>
        <w:t xml:space="preserve">Under ‘Appraisal’ – relevant permanent or temporary notices to mariners and navigational warnings; up-to-date sailing directions, lists of lights, </w:t>
      </w:r>
      <w:proofErr w:type="spellStart"/>
      <w:r>
        <w:t>AtoN</w:t>
      </w:r>
      <w:proofErr w:type="spellEnd"/>
      <w:r>
        <w:t xml:space="preserve"> information; available port information. </w:t>
      </w:r>
    </w:p>
    <w:p w14:paraId="40EF0AE0" w14:textId="1F1BABF8" w:rsidR="00A241C1" w:rsidRDefault="00A241C1" w:rsidP="00A241C1">
      <w:pPr>
        <w:pStyle w:val="Bullet1"/>
        <w:numPr>
          <w:ilvl w:val="0"/>
          <w:numId w:val="1"/>
        </w:numPr>
      </w:pPr>
      <w:r>
        <w:t>Under ‘Planning’ – elements of safe navigation including safe speed, course alteration points, meteorology a</w:t>
      </w:r>
      <w:r w:rsidR="00D20DC4">
        <w:t>n</w:t>
      </w:r>
      <w:r>
        <w:t xml:space="preserve">d hydrographic information, use of routeing and reporting systems and VTS, </w:t>
      </w:r>
    </w:p>
    <w:p w14:paraId="2D811109" w14:textId="77777777" w:rsidR="00A241C1" w:rsidRDefault="00A241C1" w:rsidP="00A241C1">
      <w:pPr>
        <w:pStyle w:val="Bullet1"/>
        <w:numPr>
          <w:ilvl w:val="0"/>
          <w:numId w:val="1"/>
        </w:numPr>
      </w:pPr>
      <w:r>
        <w:t xml:space="preserve">Under ‘Execution’ – conditions and changes in conditions (meteorological, traffic conditions, etc.) </w:t>
      </w:r>
    </w:p>
    <w:p w14:paraId="4B77620E" w14:textId="77777777" w:rsidR="00A241C1" w:rsidRDefault="00A241C1" w:rsidP="00A241C1">
      <w:pPr>
        <w:pStyle w:val="Bullet1"/>
        <w:numPr>
          <w:ilvl w:val="0"/>
          <w:numId w:val="1"/>
        </w:numPr>
      </w:pPr>
      <w:r>
        <w:t xml:space="preserve">Under ‘Monitoring’ – provision of information to support safe navigation (provision to the RCC, MASS operator, etc.)  </w:t>
      </w:r>
    </w:p>
    <w:p w14:paraId="50515987" w14:textId="77777777" w:rsidR="00425189" w:rsidRDefault="00425189" w:rsidP="00425189">
      <w:pPr>
        <w:pStyle w:val="Heading2"/>
        <w:rPr>
          <w:caps w:val="0"/>
        </w:rPr>
      </w:pPr>
      <w:bookmarkStart w:id="17" w:name="_Toc168907476"/>
      <w:r w:rsidRPr="00425189">
        <w:rPr>
          <w:caps w:val="0"/>
        </w:rPr>
        <w:t>Implications of MASS for Coastal Authorities</w:t>
      </w:r>
      <w:bookmarkEnd w:id="17"/>
    </w:p>
    <w:p w14:paraId="63210C12" w14:textId="77777777" w:rsidR="00425189" w:rsidRDefault="00425189" w:rsidP="00425189">
      <w:pPr>
        <w:pStyle w:val="Heading2separationline"/>
      </w:pPr>
    </w:p>
    <w:p w14:paraId="4DC431E6" w14:textId="77777777" w:rsidR="000B4DE1" w:rsidRDefault="000B4DE1" w:rsidP="00D20DC4">
      <w:pPr>
        <w:pStyle w:val="BodyText"/>
      </w:pPr>
      <w:r>
        <w:t xml:space="preserve">Noting the developments of MASS, and the outcomes of the IALA MASS Workshop, there are </w:t>
      </w:r>
      <w:proofErr w:type="gramStart"/>
      <w:r>
        <w:t>a number of</w:t>
      </w:r>
      <w:proofErr w:type="gramEnd"/>
      <w:r>
        <w:t xml:space="preserve"> implications of MASS for Coastal Authorities in the provision of </w:t>
      </w:r>
      <w:proofErr w:type="spellStart"/>
      <w:r>
        <w:t>AtoN</w:t>
      </w:r>
      <w:proofErr w:type="spellEnd"/>
      <w:r>
        <w:t xml:space="preserve">, including VTS.  </w:t>
      </w:r>
    </w:p>
    <w:p w14:paraId="580B72C8" w14:textId="1138DEB3" w:rsidR="00D20DC4" w:rsidRPr="008E2ACA" w:rsidRDefault="00D20DC4" w:rsidP="00D20DC4">
      <w:pPr>
        <w:pStyle w:val="BodyText"/>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p>
    <w:p w14:paraId="4A3F39B9" w14:textId="77777777" w:rsidR="00D20DC4" w:rsidRPr="008E2ACA" w:rsidRDefault="00D20DC4" w:rsidP="00D20DC4">
      <w:pPr>
        <w:pStyle w:val="BodyText"/>
        <w:numPr>
          <w:ilvl w:val="0"/>
          <w:numId w:val="49"/>
        </w:numPr>
        <w:ind w:left="567" w:hanging="567"/>
      </w:pPr>
      <w:r>
        <w:t xml:space="preserve">provision of </w:t>
      </w:r>
      <w:proofErr w:type="spellStart"/>
      <w:r>
        <w:t>AtoN</w:t>
      </w:r>
      <w:proofErr w:type="spellEnd"/>
      <w:r>
        <w:t>: fixed and floating</w:t>
      </w:r>
      <w:r w:rsidRPr="008E2ACA">
        <w:t xml:space="preserve"> shore side electronic </w:t>
      </w:r>
      <w:proofErr w:type="spellStart"/>
      <w:r w:rsidRPr="008E2ACA">
        <w:t>AtoN</w:t>
      </w:r>
      <w:proofErr w:type="spellEnd"/>
      <w:r>
        <w:t>,</w:t>
      </w:r>
      <w:r w:rsidRPr="008E2ACA">
        <w:t xml:space="preserve"> </w:t>
      </w:r>
      <w:r>
        <w:t>v</w:t>
      </w:r>
      <w:r w:rsidRPr="008E2ACA">
        <w:t xml:space="preserve">irtual </w:t>
      </w:r>
      <w:proofErr w:type="spellStart"/>
      <w:r w:rsidRPr="008E2ACA">
        <w:t>AtoN</w:t>
      </w:r>
      <w:proofErr w:type="spellEnd"/>
      <w:r>
        <w:t>,</w:t>
      </w:r>
      <w:r w:rsidRPr="008E2ACA">
        <w:t xml:space="preserve"> </w:t>
      </w:r>
      <w:r>
        <w:t>m</w:t>
      </w:r>
      <w:r w:rsidRPr="008E2ACA">
        <w:t xml:space="preserve">arking of physical </w:t>
      </w:r>
      <w:proofErr w:type="spellStart"/>
      <w:r w:rsidRPr="008E2ACA">
        <w:t>AtoN</w:t>
      </w:r>
      <w:proofErr w:type="spellEnd"/>
      <w:r w:rsidRPr="008E2ACA">
        <w:t xml:space="preserve"> using Synthetic </w:t>
      </w:r>
      <w:proofErr w:type="spellStart"/>
      <w:r w:rsidRPr="008E2ACA">
        <w:t>AtoN</w:t>
      </w:r>
      <w:proofErr w:type="spellEnd"/>
    </w:p>
    <w:p w14:paraId="76964A97" w14:textId="77777777" w:rsidR="00D20DC4" w:rsidRPr="008E2ACA" w:rsidRDefault="00D20DC4" w:rsidP="00D20DC4">
      <w:pPr>
        <w:pStyle w:val="BodyText"/>
        <w:numPr>
          <w:ilvl w:val="0"/>
          <w:numId w:val="49"/>
        </w:numPr>
        <w:ind w:left="567" w:hanging="567"/>
      </w:pPr>
      <w:r w:rsidRPr="008E2ACA">
        <w:t xml:space="preserve">transmission </w:t>
      </w:r>
      <w:r>
        <w:t xml:space="preserve">information: </w:t>
      </w:r>
      <w:proofErr w:type="spellStart"/>
      <w:r>
        <w:t>AtoN</w:t>
      </w:r>
      <w:proofErr w:type="spellEnd"/>
      <w:r>
        <w:t xml:space="preserve"> information, MSI, </w:t>
      </w:r>
      <w:r w:rsidRPr="008E2ACA">
        <w:t xml:space="preserve">Meteorological and Hydrographic data </w:t>
      </w:r>
      <w:r>
        <w:t>(</w:t>
      </w:r>
      <w:r w:rsidRPr="008E2ACA">
        <w:t>using Application Specific Messages (ASM) contained in IMO Circular SN.1/ 289</w:t>
      </w:r>
      <w:r>
        <w:t xml:space="preserve"> or other systems as may be developed)</w:t>
      </w:r>
      <w:r w:rsidRPr="008E2ACA">
        <w:t xml:space="preserve"> </w:t>
      </w:r>
    </w:p>
    <w:p w14:paraId="7EB881A1" w14:textId="22861DFB" w:rsidR="00D20DC4" w:rsidRPr="008E2ACA" w:rsidRDefault="000B4DE1" w:rsidP="00D20DC4">
      <w:pPr>
        <w:pStyle w:val="BodyText"/>
        <w:numPr>
          <w:ilvl w:val="0"/>
          <w:numId w:val="49"/>
        </w:numPr>
        <w:ind w:left="567" w:hanging="567"/>
      </w:pPr>
      <w:r>
        <w:t xml:space="preserve">safe and efficient transits: </w:t>
      </w:r>
      <w:r w:rsidR="00D20DC4">
        <w:t>support of</w:t>
      </w:r>
      <w:r w:rsidR="00D20DC4" w:rsidRPr="008E2ACA">
        <w:t xml:space="preserve"> safe and efficient operations within</w:t>
      </w:r>
      <w:r w:rsidR="00D20DC4">
        <w:t xml:space="preserve"> both national and international waterways</w:t>
      </w:r>
      <w:r w:rsidR="00D20DC4" w:rsidRPr="008E2ACA">
        <w:t xml:space="preserve"> </w:t>
      </w:r>
    </w:p>
    <w:p w14:paraId="07520A95" w14:textId="77777777" w:rsidR="00D20DC4" w:rsidRPr="008E2ACA" w:rsidRDefault="00D20DC4" w:rsidP="00D20DC4">
      <w:pPr>
        <w:pStyle w:val="BodyText"/>
        <w:numPr>
          <w:ilvl w:val="0"/>
          <w:numId w:val="49"/>
        </w:numPr>
        <w:ind w:left="567" w:hanging="567"/>
      </w:pPr>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w:t>
      </w:r>
      <w:proofErr w:type="gramStart"/>
      <w:r>
        <w:t>Remote Control</w:t>
      </w:r>
      <w:proofErr w:type="gramEnd"/>
      <w:r>
        <w:t xml:space="preserve"> Centres (RCC) for MASS. </w:t>
      </w:r>
    </w:p>
    <w:p w14:paraId="452A2099" w14:textId="45499C11" w:rsidR="00425189" w:rsidRPr="00425189" w:rsidRDefault="00D20DC4" w:rsidP="00425189">
      <w:pPr>
        <w:pStyle w:val="BodyText"/>
        <w:numPr>
          <w:ilvl w:val="0"/>
          <w:numId w:val="49"/>
        </w:numPr>
        <w:ind w:left="567" w:hanging="567"/>
      </w:pPr>
      <w:r>
        <w:t>consideration of reliable, safe and secure systems: cyber security and management of</w:t>
      </w:r>
      <w:r w:rsidRPr="008E2ACA">
        <w:t xml:space="preserve"> cyber risk</w:t>
      </w:r>
      <w:r>
        <w:t>; a</w:t>
      </w:r>
      <w:r w:rsidRPr="008E2ACA">
        <w:t>ugmentation of positioning systems</w:t>
      </w:r>
      <w:r>
        <w:t>;</w:t>
      </w:r>
      <w:r w:rsidRPr="00FC5F8B">
        <w:t xml:space="preserve"> </w:t>
      </w:r>
      <w:r>
        <w:t>requirement for and promotion of</w:t>
      </w:r>
      <w:r w:rsidRPr="008E2ACA">
        <w:t xml:space="preserve"> standardisation of data transfer</w:t>
      </w:r>
    </w:p>
    <w:p w14:paraId="761959C3" w14:textId="62197ACF" w:rsidR="00425189" w:rsidRDefault="00425189" w:rsidP="00425189">
      <w:pPr>
        <w:pStyle w:val="Heading3"/>
      </w:pPr>
      <w:bookmarkStart w:id="18" w:name="_Toc168907477"/>
      <w:r>
        <w:t>Operational context for MASS</w:t>
      </w:r>
      <w:bookmarkEnd w:id="18"/>
    </w:p>
    <w:p w14:paraId="3168CFE7" w14:textId="15FB3F21" w:rsidR="00425189" w:rsidRPr="00425189" w:rsidRDefault="0009091A" w:rsidP="00425189">
      <w:pPr>
        <w:pStyle w:val="BodyText"/>
      </w:pPr>
      <w:r w:rsidRPr="004B3CE9">
        <w:rPr>
          <w:highlight w:val="yellow"/>
        </w:rPr>
        <w:t>[to be developed]</w:t>
      </w:r>
    </w:p>
    <w:p w14:paraId="45957431" w14:textId="6BD3B937" w:rsidR="00425189" w:rsidRDefault="00425189" w:rsidP="00425189">
      <w:pPr>
        <w:pStyle w:val="Heading3"/>
      </w:pPr>
      <w:bookmarkStart w:id="19" w:name="_Toc168907478"/>
      <w:r>
        <w:t>Testing, certification and classification</w:t>
      </w:r>
      <w:bookmarkEnd w:id="19"/>
    </w:p>
    <w:p w14:paraId="52FCFA72" w14:textId="77777777" w:rsidR="0021624F" w:rsidRPr="008E2ACA" w:rsidRDefault="0021624F" w:rsidP="0021624F">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4E20BF87" w14:textId="77777777" w:rsidR="0021624F" w:rsidRPr="008E2ACA" w:rsidRDefault="0021624F" w:rsidP="0021624F">
      <w:pPr>
        <w:pStyle w:val="BodyText"/>
      </w:pPr>
      <w:r w:rsidRPr="008E2ACA">
        <w:t xml:space="preserve">The specific test areas depend on the individual test activity.  Based on the specific technology, the maritime administration </w:t>
      </w:r>
      <w:proofErr w:type="gramStart"/>
      <w:r w:rsidRPr="008E2ACA">
        <w:t>establishes</w:t>
      </w:r>
      <w:proofErr w:type="gramEnd"/>
      <w:r w:rsidRPr="008E2ACA">
        <w:t xml:space="preserve">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C2E39F5" w14:textId="0A51AE58" w:rsidR="00425189" w:rsidRDefault="0021624F" w:rsidP="00A37610">
      <w:pPr>
        <w:pStyle w:val="Bullet1"/>
        <w:numPr>
          <w:ilvl w:val="0"/>
          <w:numId w:val="0"/>
        </w:numPr>
        <w:jc w:val="both"/>
      </w:pPr>
      <w:r w:rsidRPr="008E2ACA">
        <w:lastRenderedPageBreak/>
        <w:t xml:space="preserve">At the June 2019 meeting, the IMO MSC approved a guideline for testing autonomous ship activities, MSC.1/Circ.1604 (Interim guidelines for mass trials).  The purpose of the guideline is to </w:t>
      </w:r>
      <w:proofErr w:type="gramStart"/>
      <w:r w:rsidRPr="008E2ACA">
        <w:t>assist</w:t>
      </w:r>
      <w:proofErr w:type="gramEnd"/>
      <w:r w:rsidRPr="008E2ACA">
        <w:t xml:space="preserve"> relevant authorities and stakeholders to ensure that testing activities with MASS and related systems and infrastructure are carried out safely and with regard for environmental protection.</w:t>
      </w:r>
    </w:p>
    <w:p w14:paraId="5A34DD6C" w14:textId="1D716E9E" w:rsidR="00425189" w:rsidRDefault="00425189" w:rsidP="00425189">
      <w:pPr>
        <w:pStyle w:val="Heading3"/>
      </w:pPr>
      <w:bookmarkStart w:id="20" w:name="_Toc168907479"/>
      <w:r>
        <w:t>Risk assessment</w:t>
      </w:r>
      <w:bookmarkEnd w:id="20"/>
      <w:r w:rsidR="0033385C">
        <w:rPr>
          <w:rFonts w:hint="eastAsia"/>
          <w:lang w:eastAsia="ko-KR"/>
        </w:rPr>
        <w:t xml:space="preserve"> </w:t>
      </w:r>
    </w:p>
    <w:p w14:paraId="19D63D99" w14:textId="2408924F" w:rsidR="00DA39DD" w:rsidRDefault="00A37610" w:rsidP="00DE74F0">
      <w:pPr>
        <w:pStyle w:val="BodyText"/>
      </w:pPr>
      <w:r>
        <w:t xml:space="preserve">While IMO </w:t>
      </w:r>
      <w:r w:rsidR="0084520F">
        <w:t>is finalising</w:t>
      </w:r>
      <w:r>
        <w:t xml:space="preserve"> the MASS Code, the </w:t>
      </w:r>
      <w:r>
        <w:t xml:space="preserve">broader </w:t>
      </w:r>
      <w:r w:rsidR="00DE74F0" w:rsidRPr="008E2ACA">
        <w:t>international legal framework</w:t>
      </w:r>
      <w:r>
        <w:t xml:space="preserve"> for the operation of MASS vessels </w:t>
      </w:r>
      <w:r w:rsidR="00DE74F0" w:rsidRPr="008E2ACA">
        <w:t xml:space="preserve">is </w:t>
      </w:r>
      <w:r w:rsidR="0084520F">
        <w:t xml:space="preserve">continuing to develop. For the operation of MASS vessels within coastal and port areas, the provision of </w:t>
      </w:r>
      <w:proofErr w:type="spellStart"/>
      <w:r w:rsidR="0084520F">
        <w:t>AtoN</w:t>
      </w:r>
      <w:proofErr w:type="spellEnd"/>
      <w:r w:rsidR="0084520F">
        <w:t xml:space="preserve">, including VTS, </w:t>
      </w:r>
      <w:r w:rsidR="00DA39DD">
        <w:t xml:space="preserve">continues to be governed by the overriding principles of the </w:t>
      </w:r>
      <w:proofErr w:type="gramStart"/>
      <w:r w:rsidR="00DA39DD">
        <w:t>optimum</w:t>
      </w:r>
      <w:proofErr w:type="gramEnd"/>
      <w:r w:rsidR="00DA39DD">
        <w:t xml:space="preserve"> mix of </w:t>
      </w:r>
      <w:proofErr w:type="spellStart"/>
      <w:r w:rsidR="00DA39DD">
        <w:t>AtoN</w:t>
      </w:r>
      <w:proofErr w:type="spellEnd"/>
      <w:r w:rsidR="00DA39DD">
        <w:t xml:space="preserve"> to support the users. As the user group includes MASS, the risk assessment process must include these users.  </w:t>
      </w:r>
    </w:p>
    <w:p w14:paraId="29D5D056" w14:textId="18946FA0" w:rsidR="00DE74F0" w:rsidRDefault="00DA39DD" w:rsidP="00DE74F0">
      <w:pPr>
        <w:pStyle w:val="BodyText"/>
      </w:pPr>
      <w:r>
        <w:t xml:space="preserve">From a ship perspective there are different industry </w:t>
      </w:r>
      <w:r w:rsidR="00F617B8">
        <w:t xml:space="preserve">codes developed, including </w:t>
      </w:r>
      <w:r w:rsidR="00DE74F0" w:rsidRPr="008E2ACA">
        <w:t>the United Kingdom (UK) “Maritime Autonomous Ship Systems (MASS) Industry Conduct Principles &amp; Code of Practice” is a good basis for assessment of the risks.</w:t>
      </w:r>
      <w:r w:rsidR="00F617B8">
        <w:t xml:space="preserve"> From </w:t>
      </w:r>
      <w:proofErr w:type="gramStart"/>
      <w:r w:rsidR="00F617B8">
        <w:t>an</w:t>
      </w:r>
      <w:proofErr w:type="gramEnd"/>
      <w:r w:rsidR="00F617B8">
        <w:t xml:space="preserve"> Coastal Authority perspective, the risk assessment </w:t>
      </w:r>
      <w:r w:rsidR="00860247">
        <w:t xml:space="preserve">makes best use of the IALA risk assessment toolbox, with scenarios identified that include the mix of different levels of MASS vessels, as well as traditional vessels, within the waterway.  </w:t>
      </w:r>
    </w:p>
    <w:p w14:paraId="27ABBE87" w14:textId="361BD2A4" w:rsidR="00DE74F0" w:rsidRPr="008E2ACA" w:rsidRDefault="00DE74F0" w:rsidP="00DE74F0">
      <w:pPr>
        <w:pStyle w:val="BodyText"/>
      </w:pPr>
      <w:r w:rsidRPr="008E2ACA">
        <w:t>A</w:t>
      </w:r>
      <w:r w:rsidR="00860247">
        <w:t xml:space="preserve"> risk assessment process </w:t>
      </w:r>
      <w:proofErr w:type="gramStart"/>
      <w:r w:rsidR="00562A3B">
        <w:t>takes into account</w:t>
      </w:r>
      <w:proofErr w:type="gramEnd"/>
      <w:r w:rsidR="00562A3B">
        <w:t xml:space="preserve"> the existing and developing requirements for waterway usage.  This includes </w:t>
      </w:r>
      <w:proofErr w:type="gramStart"/>
      <w:r w:rsidR="00562A3B">
        <w:t>identifying</w:t>
      </w:r>
      <w:proofErr w:type="gramEnd"/>
      <w:r w:rsidR="00562A3B">
        <w:t xml:space="preserve"> potential risk scenarios such as:</w:t>
      </w:r>
    </w:p>
    <w:p w14:paraId="7E669886" w14:textId="77777777" w:rsidR="00DE74F0" w:rsidRPr="008E2ACA" w:rsidRDefault="00DE74F0" w:rsidP="00DE74F0">
      <w:pPr>
        <w:pStyle w:val="BodyText"/>
        <w:numPr>
          <w:ilvl w:val="0"/>
          <w:numId w:val="48"/>
        </w:numPr>
        <w:ind w:left="426" w:hanging="426"/>
      </w:pPr>
      <w:r w:rsidRPr="008E2ACA">
        <w:t xml:space="preserve">Collision with fixed or floating </w:t>
      </w:r>
      <w:proofErr w:type="gramStart"/>
      <w:r w:rsidRPr="008E2ACA">
        <w:t>objects;</w:t>
      </w:r>
      <w:proofErr w:type="gramEnd"/>
      <w:r w:rsidRPr="008E2ACA">
        <w:t xml:space="preserve"> </w:t>
      </w:r>
    </w:p>
    <w:p w14:paraId="40F65B45" w14:textId="77777777" w:rsidR="00DE74F0" w:rsidRPr="008E2ACA" w:rsidRDefault="00DE74F0" w:rsidP="00DE74F0">
      <w:pPr>
        <w:pStyle w:val="BodyText"/>
        <w:numPr>
          <w:ilvl w:val="0"/>
          <w:numId w:val="48"/>
        </w:numPr>
        <w:ind w:left="426" w:hanging="426"/>
      </w:pPr>
      <w:proofErr w:type="gramStart"/>
      <w:r w:rsidRPr="008E2ACA">
        <w:t>Grounding;</w:t>
      </w:r>
      <w:proofErr w:type="gramEnd"/>
      <w:r w:rsidRPr="008E2ACA">
        <w:t xml:space="preserve"> </w:t>
      </w:r>
    </w:p>
    <w:p w14:paraId="46183305" w14:textId="77777777" w:rsidR="00DE74F0" w:rsidRPr="008E2ACA" w:rsidRDefault="00DE74F0" w:rsidP="00DE74F0">
      <w:pPr>
        <w:pStyle w:val="BodyText"/>
        <w:numPr>
          <w:ilvl w:val="0"/>
          <w:numId w:val="48"/>
        </w:numPr>
        <w:ind w:left="426" w:hanging="426"/>
      </w:pPr>
      <w:r w:rsidRPr="008E2ACA">
        <w:t xml:space="preserve">Becoming a significant obstruction or hazard to other </w:t>
      </w:r>
      <w:proofErr w:type="gramStart"/>
      <w:r w:rsidRPr="008E2ACA">
        <w:t>traffic;</w:t>
      </w:r>
      <w:proofErr w:type="gramEnd"/>
      <w:r w:rsidRPr="008E2ACA">
        <w:t xml:space="preserve"> </w:t>
      </w:r>
    </w:p>
    <w:p w14:paraId="296A0F33" w14:textId="77777777" w:rsidR="00DE74F0" w:rsidRPr="008E2ACA" w:rsidRDefault="00DE74F0" w:rsidP="00DE74F0">
      <w:pPr>
        <w:pStyle w:val="BodyText"/>
        <w:numPr>
          <w:ilvl w:val="0"/>
          <w:numId w:val="48"/>
        </w:numPr>
        <w:ind w:left="426" w:hanging="426"/>
      </w:pPr>
      <w:r w:rsidRPr="008E2ACA">
        <w:t xml:space="preserve">Leakage of noxious substances or other forms of </w:t>
      </w:r>
      <w:proofErr w:type="gramStart"/>
      <w:r w:rsidRPr="008E2ACA">
        <w:t>pollution;</w:t>
      </w:r>
      <w:proofErr w:type="gramEnd"/>
      <w:r w:rsidRPr="008E2ACA">
        <w:t xml:space="preserve"> </w:t>
      </w:r>
    </w:p>
    <w:p w14:paraId="64D5DCD6" w14:textId="77777777" w:rsidR="00DE74F0" w:rsidRPr="008E2ACA" w:rsidRDefault="00DE74F0" w:rsidP="00DE74F0">
      <w:pPr>
        <w:pStyle w:val="BodyText"/>
        <w:numPr>
          <w:ilvl w:val="0"/>
          <w:numId w:val="48"/>
        </w:numPr>
        <w:ind w:left="426" w:hanging="426"/>
      </w:pPr>
      <w:r w:rsidRPr="008E2ACA">
        <w:t xml:space="preserve">Other potentially hazardous events or situations, which may depend on the type of MASS and how it is deployed and </w:t>
      </w:r>
      <w:proofErr w:type="gramStart"/>
      <w:r w:rsidRPr="008E2ACA">
        <w:t>operated</w:t>
      </w:r>
      <w:proofErr w:type="gramEnd"/>
      <w:r w:rsidRPr="008E2ACA">
        <w:t xml:space="preserve">. </w:t>
      </w:r>
    </w:p>
    <w:p w14:paraId="58C61FA3" w14:textId="5A20F484" w:rsidR="00DE74F0" w:rsidRPr="008E2ACA" w:rsidRDefault="00DE74F0" w:rsidP="00DE74F0">
      <w:pPr>
        <w:pStyle w:val="BodyText"/>
        <w:numPr>
          <w:ilvl w:val="0"/>
          <w:numId w:val="48"/>
        </w:numPr>
        <w:ind w:left="426" w:hanging="426"/>
      </w:pPr>
      <w:r w:rsidRPr="008E2ACA">
        <w:t xml:space="preserve">The probability of a failure </w:t>
      </w:r>
      <w:proofErr w:type="gramStart"/>
      <w:r w:rsidRPr="008E2ACA">
        <w:t>occurring;</w:t>
      </w:r>
      <w:proofErr w:type="gramEnd"/>
      <w:r w:rsidRPr="008E2ACA">
        <w:t xml:space="preserve"> </w:t>
      </w:r>
    </w:p>
    <w:p w14:paraId="19B78B35" w14:textId="75527FD5" w:rsidR="00DE74F0" w:rsidRPr="008E2ACA" w:rsidRDefault="00562A3B" w:rsidP="00DE74F0">
      <w:pPr>
        <w:pStyle w:val="BodyText"/>
        <w:numPr>
          <w:ilvl w:val="0"/>
          <w:numId w:val="48"/>
        </w:numPr>
        <w:ind w:left="426" w:hanging="426"/>
      </w:pPr>
      <w:r>
        <w:t>The impact of a</w:t>
      </w:r>
      <w:r w:rsidR="00DE74F0" w:rsidRPr="008E2ACA">
        <w:t xml:space="preserve"> MASS</w:t>
      </w:r>
      <w:r>
        <w:t xml:space="preserve"> vessel that </w:t>
      </w:r>
      <w:proofErr w:type="spellStart"/>
      <w:proofErr w:type="gramStart"/>
      <w:r>
        <w:t>looses</w:t>
      </w:r>
      <w:proofErr w:type="spellEnd"/>
      <w:proofErr w:type="gramEnd"/>
      <w:r>
        <w:t xml:space="preserve"> power within a waterway </w:t>
      </w:r>
      <w:r w:rsidR="00DE74F0" w:rsidRPr="008E2ACA">
        <w:t xml:space="preserve">if left to drift without propulsion or steering. </w:t>
      </w:r>
    </w:p>
    <w:p w14:paraId="31643E8E" w14:textId="77777777" w:rsidR="00DE74F0" w:rsidRPr="008E2ACA" w:rsidRDefault="00DE74F0" w:rsidP="00DE74F0">
      <w:pPr>
        <w:pStyle w:val="BodyText"/>
        <w:numPr>
          <w:ilvl w:val="0"/>
          <w:numId w:val="48"/>
        </w:numPr>
        <w:ind w:left="426" w:hanging="426"/>
      </w:pPr>
      <w:r w:rsidRPr="008E2ACA">
        <w:t xml:space="preserve">Whether the MASS carries significant quantities of hazardous or pollutant substances. </w:t>
      </w:r>
    </w:p>
    <w:p w14:paraId="08A09775" w14:textId="521C87CF" w:rsidR="00562A3B" w:rsidRDefault="00562A3B" w:rsidP="00DE74F0">
      <w:pPr>
        <w:pStyle w:val="BodyText"/>
      </w:pPr>
      <w:r>
        <w:t xml:space="preserve">Based on the outcome of the risk assessment, the Coastal Authority would </w:t>
      </w:r>
      <w:proofErr w:type="gramStart"/>
      <w:r>
        <w:t>identify</w:t>
      </w:r>
      <w:proofErr w:type="gramEnd"/>
      <w:r>
        <w:t xml:space="preserve"> and implement </w:t>
      </w:r>
      <w:r w:rsidR="0054329B">
        <w:t xml:space="preserve">additional mitigation measures. These may include requirements for the company or organisation managing the MASS to meet additional safety measures, implementation of audits of </w:t>
      </w:r>
      <w:proofErr w:type="gramStart"/>
      <w:r w:rsidR="0054329B">
        <w:t>remote control</w:t>
      </w:r>
      <w:proofErr w:type="gramEnd"/>
      <w:r w:rsidR="0054329B">
        <w:t xml:space="preserve"> centre</w:t>
      </w:r>
      <w:r w:rsidR="003F5274">
        <w:t xml:space="preserve">s, or other operational, technical or regulatory measures. </w:t>
      </w:r>
      <w:r w:rsidR="00EA660A">
        <w:t>The Coastal Authority may require the operator of the MASS to provide a clear</w:t>
      </w:r>
      <w:r w:rsidR="004B3CE9">
        <w:t xml:space="preserve">ly define risk assessment with mitigation measures that meet the requirements of the Coastal Authority.  </w:t>
      </w:r>
    </w:p>
    <w:p w14:paraId="74DD7696" w14:textId="12F37D3A" w:rsidR="00DE74F0" w:rsidRPr="008E2ACA" w:rsidRDefault="00DE74F0" w:rsidP="00DE74F0">
      <w:pPr>
        <w:pStyle w:val="BodyText"/>
      </w:pPr>
      <w:r w:rsidRPr="008E2ACA">
        <w:t xml:space="preserve">The </w:t>
      </w:r>
      <w:r w:rsidR="003F5274">
        <w:t>risk assessment undert</w:t>
      </w:r>
      <w:r w:rsidR="00EA660A">
        <w:t>aken by the Coastal Authority</w:t>
      </w:r>
      <w:r w:rsidRPr="008E2ACA">
        <w:t xml:space="preserve"> </w:t>
      </w:r>
      <w:r>
        <w:t>should</w:t>
      </w:r>
      <w:r w:rsidRPr="008E2ACA">
        <w:t xml:space="preserve"> be able to show that the MASS is able to be </w:t>
      </w:r>
      <w:proofErr w:type="gramStart"/>
      <w:r w:rsidRPr="008E2ACA">
        <w:t>operated</w:t>
      </w:r>
      <w:proofErr w:type="gramEnd"/>
      <w:r w:rsidRPr="008E2ACA">
        <w:t xml:space="preserve"> to a tolerably safe level, ideally proven to be as safe as an equivalent manned counterpart </w:t>
      </w:r>
    </w:p>
    <w:p w14:paraId="6F1B5578" w14:textId="77777777" w:rsidR="00DE74F0" w:rsidRPr="008E2ACA" w:rsidRDefault="00DE74F0" w:rsidP="00DE74F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4757A434" w14:textId="65DFEEE1" w:rsidR="00134C9F" w:rsidRPr="004B3CE9" w:rsidRDefault="00134C9F" w:rsidP="004B3CE9">
      <w:pPr>
        <w:pStyle w:val="Heading3"/>
      </w:pPr>
      <w:bookmarkStart w:id="21" w:name="_Toc168907480"/>
      <w:r w:rsidRPr="004B3CE9">
        <w:t>Environmental considerations</w:t>
      </w:r>
      <w:bookmarkEnd w:id="21"/>
    </w:p>
    <w:p w14:paraId="08789533" w14:textId="77777777" w:rsidR="00134C9F" w:rsidRDefault="00134C9F" w:rsidP="00134C9F">
      <w:pPr>
        <w:pStyle w:val="BodyText"/>
      </w:pPr>
      <w:r w:rsidRPr="008E2ACA">
        <w:t xml:space="preserve">MASS operations </w:t>
      </w:r>
      <w:r>
        <w:t xml:space="preserve">(in the same way as non-MASS) </w:t>
      </w:r>
      <w:r w:rsidRPr="008E2ACA">
        <w:t xml:space="preserve">need to respect any environmental designations applicable to the area in which the MASS </w:t>
      </w:r>
      <w:proofErr w:type="gramStart"/>
      <w:r w:rsidRPr="008E2ACA">
        <w:t>operates</w:t>
      </w:r>
      <w:proofErr w:type="gramEnd"/>
      <w:r w:rsidRPr="008E2ACA">
        <w:t xml:space="preserve">.  For example, Marine Protected Areas (MPAs) are </w:t>
      </w:r>
      <w:proofErr w:type="gramStart"/>
      <w:r w:rsidRPr="008E2ACA">
        <w:t>designated</w:t>
      </w:r>
      <w:proofErr w:type="gramEnd"/>
      <w:r w:rsidRPr="008E2ACA">
        <w:t xml:space="preserve">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w:t>
      </w:r>
      <w:r w:rsidRPr="008E2ACA">
        <w:lastRenderedPageBreak/>
        <w:t xml:space="preserve">for disturbance to wildlife (e.g. migrating birds), may be an activity which requires assent from the relevant environmental or conservation authority and their advice should be </w:t>
      </w:r>
      <w:proofErr w:type="gramStart"/>
      <w:r w:rsidRPr="008E2ACA">
        <w:t>sought</w:t>
      </w:r>
      <w:proofErr w:type="gramEnd"/>
      <w:r w:rsidRPr="008E2ACA">
        <w:t>.</w:t>
      </w:r>
    </w:p>
    <w:p w14:paraId="150068BF" w14:textId="77777777" w:rsidR="00134C9F" w:rsidRPr="004B3CE9" w:rsidRDefault="00134C9F" w:rsidP="004B3CE9">
      <w:pPr>
        <w:pStyle w:val="Heading3"/>
      </w:pPr>
      <w:bookmarkStart w:id="22" w:name="_Toc98334444"/>
      <w:bookmarkStart w:id="23" w:name="_Toc111186836"/>
      <w:bookmarkStart w:id="24" w:name="_Toc168907481"/>
      <w:r w:rsidRPr="004B3CE9">
        <w:t>Health and Safety</w:t>
      </w:r>
      <w:bookmarkEnd w:id="22"/>
      <w:bookmarkEnd w:id="23"/>
      <w:bookmarkEnd w:id="24"/>
      <w:r w:rsidRPr="004B3CE9">
        <w:t xml:space="preserve"> </w:t>
      </w:r>
    </w:p>
    <w:p w14:paraId="4BBF2919" w14:textId="77777777" w:rsidR="00134C9F" w:rsidRPr="008E2ACA" w:rsidRDefault="00134C9F" w:rsidP="00134C9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7F988962" w14:textId="77777777" w:rsidR="00134C9F" w:rsidRPr="008E2ACA" w:rsidRDefault="00134C9F" w:rsidP="00134C9F">
      <w:pPr>
        <w:pStyle w:val="BodyText"/>
      </w:pPr>
      <w:r w:rsidRPr="008E2ACA">
        <w:t xml:space="preserve">The Owner/Operator of a MASS </w:t>
      </w:r>
      <w:proofErr w:type="gramStart"/>
      <w:r w:rsidRPr="008E2ACA">
        <w:t>is responsible for</w:t>
      </w:r>
      <w:proofErr w:type="gramEnd"/>
      <w:r w:rsidRPr="008E2ACA">
        <w:t xml:space="preserve"> the health and safety of anyone working on or around the MASS.  Regulations applicable to the health and safety of employees on or around the MASS, support crew and offices ashore, including Remote Control Centres (RCCs), should be taken into consideration.  </w:t>
      </w:r>
      <w:proofErr w:type="gramStart"/>
      <w:r w:rsidRPr="008E2ACA">
        <w:t>Complying with</w:t>
      </w:r>
      <w:proofErr w:type="gramEnd"/>
      <w:r w:rsidRPr="008E2ACA">
        <w:t xml:space="preserve"> all relevant safety rules and procedures is an essential minimum. </w:t>
      </w:r>
    </w:p>
    <w:p w14:paraId="19DB649F" w14:textId="77777777" w:rsidR="00134C9F" w:rsidRPr="008E2ACA" w:rsidRDefault="00134C9F" w:rsidP="00134C9F">
      <w:pPr>
        <w:pStyle w:val="BodyText"/>
      </w:pPr>
      <w:r w:rsidRPr="008E2ACA">
        <w:t xml:space="preserve">Everyone within the industry has a responsibility for safety in the workplace and must be familiar with and </w:t>
      </w:r>
      <w:proofErr w:type="gramStart"/>
      <w:r w:rsidRPr="008E2ACA">
        <w:t>comply with</w:t>
      </w:r>
      <w:proofErr w:type="gramEnd"/>
      <w:r w:rsidRPr="008E2ACA">
        <w:t xml:space="preserve"> each company’s Health and Safety Policy and all local requirements and by thinking through the risks and hazards in our workplace and daily operating environment</w:t>
      </w:r>
    </w:p>
    <w:p w14:paraId="10AFF085" w14:textId="77777777" w:rsidR="00134C9F" w:rsidRPr="008E2ACA" w:rsidRDefault="00134C9F" w:rsidP="00134C9F">
      <w:pPr>
        <w:pStyle w:val="BodyText"/>
      </w:pPr>
      <w:r w:rsidRPr="008E2ACA">
        <w:t xml:space="preserve">Every employer is to be aware of any risks affecting workers and others and to ensure that </w:t>
      </w:r>
      <w:proofErr w:type="gramStart"/>
      <w:r w:rsidRPr="008E2ACA">
        <w:t>appropriate measures</w:t>
      </w:r>
      <w:proofErr w:type="gramEnd"/>
      <w:r w:rsidRPr="008E2ACA">
        <w:t xml:space="preserve"> are taken to minimise them through improving procedures or equipment where necessary. Employers must instruct those affected about the risks and how to ensure their own health and safety and the health and safety of others. </w:t>
      </w:r>
    </w:p>
    <w:p w14:paraId="68DEA490" w14:textId="4DC814F6" w:rsidR="00425189" w:rsidRPr="00425189" w:rsidRDefault="00425189" w:rsidP="00425189">
      <w:pPr>
        <w:pStyle w:val="Heading2"/>
      </w:pPr>
      <w:bookmarkStart w:id="25" w:name="_Toc168907482"/>
      <w:r w:rsidRPr="00425189">
        <w:t xml:space="preserve">Implications for </w:t>
      </w:r>
      <w:r w:rsidR="00C52223" w:rsidRPr="00425189">
        <w:rPr>
          <w:caps w:val="0"/>
        </w:rPr>
        <w:t>P</w:t>
      </w:r>
      <w:r w:rsidR="00C52223">
        <w:rPr>
          <w:caps w:val="0"/>
        </w:rPr>
        <w:t>ORT</w:t>
      </w:r>
      <w:r w:rsidR="00F3158D">
        <w:rPr>
          <w:caps w:val="0"/>
        </w:rPr>
        <w:t>S</w:t>
      </w:r>
      <w:r w:rsidR="00C52223" w:rsidRPr="00425189">
        <w:t xml:space="preserve"> </w:t>
      </w:r>
      <w:r w:rsidRPr="00425189">
        <w:t>and Waterways Governance</w:t>
      </w:r>
      <w:bookmarkEnd w:id="25"/>
    </w:p>
    <w:p w14:paraId="4DF85B43" w14:textId="77777777" w:rsidR="00CF6EC7" w:rsidRDefault="00CF6EC7" w:rsidP="00CF6EC7">
      <w:pPr>
        <w:pStyle w:val="Heading2separationline"/>
      </w:pPr>
    </w:p>
    <w:p w14:paraId="56C960CE" w14:textId="443E4292" w:rsidR="00425189" w:rsidRDefault="004B3CE9" w:rsidP="00425189">
      <w:pPr>
        <w:pStyle w:val="BodyText"/>
      </w:pPr>
      <w:r w:rsidRPr="004B3CE9">
        <w:rPr>
          <w:highlight w:val="yellow"/>
        </w:rPr>
        <w:t>[introductory text to be developed]</w:t>
      </w:r>
    </w:p>
    <w:p w14:paraId="4E272417" w14:textId="77777777" w:rsidR="00425189" w:rsidRPr="00425189" w:rsidRDefault="00425189" w:rsidP="00425189">
      <w:pPr>
        <w:pStyle w:val="BodyText"/>
      </w:pPr>
    </w:p>
    <w:p w14:paraId="5833BB82" w14:textId="183D6668" w:rsidR="00425189" w:rsidRDefault="00425189" w:rsidP="00425189">
      <w:pPr>
        <w:pStyle w:val="Heading3"/>
        <w:rPr>
          <w:caps/>
        </w:rPr>
      </w:pPr>
      <w:bookmarkStart w:id="26" w:name="_Toc168907483"/>
      <w:r w:rsidRPr="00425189">
        <w:rPr>
          <w:caps/>
        </w:rPr>
        <w:t>Regulatory</w:t>
      </w:r>
      <w:r w:rsidR="00365708">
        <w:rPr>
          <w:caps/>
        </w:rPr>
        <w:t xml:space="preserve"> Aspects</w:t>
      </w:r>
      <w:bookmarkEnd w:id="26"/>
    </w:p>
    <w:p w14:paraId="0B5E950B" w14:textId="77777777" w:rsidR="00113F6F" w:rsidRPr="008E2ACA" w:rsidRDefault="00113F6F" w:rsidP="00113F6F">
      <w:pPr>
        <w:pStyle w:val="BodyText"/>
      </w:pPr>
      <w:r w:rsidRPr="008E2ACA">
        <w:t xml:space="preserve">The </w:t>
      </w:r>
      <w:r>
        <w:t xml:space="preserve">International </w:t>
      </w:r>
      <w:r w:rsidRPr="008E2ACA">
        <w:t xml:space="preserve">regulatory development governing MASS is still in progress. In the meantime, the </w:t>
      </w:r>
      <w:proofErr w:type="gramStart"/>
      <w:r w:rsidRPr="008E2ACA">
        <w:t>Industry</w:t>
      </w:r>
      <w:proofErr w:type="gramEnd"/>
      <w:r w:rsidRPr="008E2ACA">
        <w:t xml:space="preserve"> has to conduct activities and operations in full recognition of the status of MASS with respect to: </w:t>
      </w:r>
    </w:p>
    <w:p w14:paraId="4688864F" w14:textId="77777777" w:rsidR="00113F6F" w:rsidRPr="008E2ACA" w:rsidRDefault="00113F6F" w:rsidP="00113F6F">
      <w:pPr>
        <w:pStyle w:val="BodyText"/>
        <w:numPr>
          <w:ilvl w:val="0"/>
          <w:numId w:val="48"/>
        </w:numPr>
        <w:ind w:left="426" w:hanging="426"/>
      </w:pPr>
      <w:r w:rsidRPr="008E2ACA">
        <w:t>COLREGs</w:t>
      </w:r>
    </w:p>
    <w:p w14:paraId="7E957131" w14:textId="77777777" w:rsidR="00113F6F" w:rsidRPr="008E2ACA" w:rsidRDefault="00113F6F" w:rsidP="00113F6F">
      <w:pPr>
        <w:pStyle w:val="BodyText"/>
        <w:numPr>
          <w:ilvl w:val="0"/>
          <w:numId w:val="48"/>
        </w:numPr>
        <w:ind w:left="426" w:hanging="426"/>
      </w:pPr>
      <w:r w:rsidRPr="008E2ACA">
        <w:t xml:space="preserve">Other maritime laws, rules and conventions where applicable </w:t>
      </w:r>
    </w:p>
    <w:p w14:paraId="4624659A" w14:textId="77777777" w:rsidR="00113F6F" w:rsidRPr="008E2ACA" w:rsidRDefault="00113F6F" w:rsidP="00113F6F">
      <w:pPr>
        <w:pStyle w:val="BodyText"/>
        <w:numPr>
          <w:ilvl w:val="0"/>
          <w:numId w:val="48"/>
        </w:numPr>
        <w:ind w:left="426" w:hanging="426"/>
      </w:pPr>
      <w:r w:rsidRPr="008E2ACA">
        <w:t xml:space="preserve">Local or temporary arrangements in place in the areas of MASS operations </w:t>
      </w:r>
    </w:p>
    <w:p w14:paraId="3150FC71" w14:textId="19679B04" w:rsidR="00B6605A" w:rsidRPr="00FD76B1" w:rsidRDefault="00B6605A" w:rsidP="00365708">
      <w:pPr>
        <w:pStyle w:val="Heading4"/>
      </w:pPr>
      <w:r w:rsidRPr="00FD76B1">
        <w:t>Changes to National laws</w:t>
      </w:r>
    </w:p>
    <w:p w14:paraId="524E8375" w14:textId="575D80B8" w:rsidR="00B6605A" w:rsidRPr="008E2ACA" w:rsidRDefault="00B6605A" w:rsidP="00B6605A">
      <w:pPr>
        <w:pStyle w:val="BodyText"/>
      </w:pPr>
      <w:r w:rsidRPr="008E2ACA">
        <w:t>Existing rules and laws regarding the safe operation of vessels (SOLAS, COLREGs), states that the responsibility for the safe operation of a vessel lays at the owner/master (a person or a system of persons ashore</w:t>
      </w:r>
      <w:proofErr w:type="gramStart"/>
      <w:r w:rsidRPr="008E2ACA">
        <w:t>.....</w:t>
      </w:r>
      <w:proofErr w:type="gramEnd"/>
      <w:r w:rsidRPr="008E2ACA">
        <w:t xml:space="preserve">).  As a first basis, Competent Authorities should </w:t>
      </w:r>
      <w:proofErr w:type="gramStart"/>
      <w:r w:rsidRPr="008E2ACA">
        <w:t>establish</w:t>
      </w:r>
      <w:proofErr w:type="gramEnd"/>
      <w:r w:rsidRPr="008E2ACA">
        <w:t xml:space="preserve"> processes for adopting changes in national laws to allow initial testing/trials</w:t>
      </w:r>
      <w:r>
        <w:t>/operations</w:t>
      </w:r>
      <w:r w:rsidR="00FD76B1">
        <w:t xml:space="preserve"> </w:t>
      </w:r>
      <w:r w:rsidRPr="008E2ACA">
        <w:t>with MASS</w:t>
      </w:r>
      <w:r w:rsidR="00FD76B1">
        <w:t xml:space="preserve">, including the provision of </w:t>
      </w:r>
      <w:proofErr w:type="spellStart"/>
      <w:r w:rsidR="00FD76B1">
        <w:t>AtoN</w:t>
      </w:r>
      <w:proofErr w:type="spellEnd"/>
      <w:r w:rsidR="00FD76B1">
        <w:t>, including VTS</w:t>
      </w:r>
      <w:r w:rsidRPr="008E2ACA">
        <w:t xml:space="preserve">.  These should include general terms for requirements on how safe operation of unmanned vessels could be </w:t>
      </w:r>
      <w:proofErr w:type="gramStart"/>
      <w:r w:rsidRPr="008E2ACA">
        <w:t>facilitated</w:t>
      </w:r>
      <w:proofErr w:type="gramEnd"/>
      <w:r w:rsidRPr="008E2ACA">
        <w:t xml:space="preserve">. </w:t>
      </w:r>
    </w:p>
    <w:p w14:paraId="2915FB25" w14:textId="77777777" w:rsidR="00B6605A" w:rsidRPr="008E2ACA" w:rsidRDefault="00B6605A" w:rsidP="00B6605A">
      <w:pPr>
        <w:pStyle w:val="BodyText"/>
      </w:pPr>
      <w:r w:rsidRPr="008E2ACA">
        <w:t>As an example, this might include terms for unmanned voyages (pilotage exemption):</w:t>
      </w:r>
    </w:p>
    <w:p w14:paraId="4B507389" w14:textId="06A73480" w:rsidR="00B6605A" w:rsidRPr="008E2ACA" w:rsidRDefault="00BD3273" w:rsidP="00B6605A">
      <w:pPr>
        <w:pStyle w:val="BodyText"/>
        <w:numPr>
          <w:ilvl w:val="0"/>
          <w:numId w:val="48"/>
        </w:numPr>
        <w:ind w:left="426" w:hanging="426"/>
      </w:pPr>
      <w:r>
        <w:t>p</w:t>
      </w:r>
      <w:r w:rsidR="00B6605A" w:rsidRPr="008E2ACA">
        <w:t xml:space="preserve">re-trial research activities and phased/scalable trials </w:t>
      </w:r>
    </w:p>
    <w:p w14:paraId="686D3857" w14:textId="7F5FA852" w:rsidR="00B6605A" w:rsidRDefault="00BD3273" w:rsidP="00B6605A">
      <w:pPr>
        <w:pStyle w:val="BodyText"/>
        <w:numPr>
          <w:ilvl w:val="0"/>
          <w:numId w:val="48"/>
        </w:numPr>
        <w:ind w:left="426" w:hanging="426"/>
      </w:pPr>
      <w:r>
        <w:t>r</w:t>
      </w:r>
      <w:r w:rsidR="00B6605A" w:rsidRPr="008E2ACA">
        <w:t>equirement for the actual vessels navigation and manoeuvr</w:t>
      </w:r>
      <w:r>
        <w:t>ing</w:t>
      </w:r>
      <w:r w:rsidR="00B6605A" w:rsidRPr="008E2ACA">
        <w:t xml:space="preserve"> systems</w:t>
      </w:r>
      <w:r>
        <w:t xml:space="preserve"> and their operation within a coastal and port environment</w:t>
      </w:r>
    </w:p>
    <w:p w14:paraId="1A9BA951" w14:textId="501FF3F6" w:rsidR="00BD3273" w:rsidRPr="008E2ACA" w:rsidRDefault="00BD3273" w:rsidP="00B6605A">
      <w:pPr>
        <w:pStyle w:val="BodyText"/>
        <w:numPr>
          <w:ilvl w:val="0"/>
          <w:numId w:val="48"/>
        </w:numPr>
        <w:ind w:left="426" w:hanging="426"/>
      </w:pPr>
      <w:r>
        <w:t xml:space="preserve">Interaction with </w:t>
      </w:r>
      <w:proofErr w:type="spellStart"/>
      <w:r>
        <w:t>AtoN</w:t>
      </w:r>
      <w:proofErr w:type="spellEnd"/>
      <w:r>
        <w:t>, including VTS and reporting procedures</w:t>
      </w:r>
    </w:p>
    <w:p w14:paraId="41175F2F" w14:textId="7A9FD458" w:rsidR="00B6605A" w:rsidRPr="008E2ACA" w:rsidRDefault="00BD3273" w:rsidP="00B6605A">
      <w:pPr>
        <w:pStyle w:val="BodyText"/>
        <w:numPr>
          <w:ilvl w:val="0"/>
          <w:numId w:val="48"/>
        </w:numPr>
        <w:ind w:left="426" w:hanging="426"/>
      </w:pPr>
      <w:r>
        <w:t>c</w:t>
      </w:r>
      <w:r w:rsidR="00B6605A" w:rsidRPr="008E2ACA">
        <w:t>riteria/parameter for the actual trials</w:t>
      </w:r>
    </w:p>
    <w:p w14:paraId="38AB7866" w14:textId="408BE96F" w:rsidR="00B6605A" w:rsidRPr="008E2ACA" w:rsidRDefault="00BD3273" w:rsidP="00B6605A">
      <w:pPr>
        <w:pStyle w:val="BodyText"/>
        <w:numPr>
          <w:ilvl w:val="0"/>
          <w:numId w:val="48"/>
        </w:numPr>
        <w:ind w:left="426" w:hanging="426"/>
      </w:pPr>
      <w:r>
        <w:t>c</w:t>
      </w:r>
      <w:r w:rsidR="00B6605A" w:rsidRPr="008E2ACA">
        <w:t xml:space="preserve">ompetence </w:t>
      </w:r>
      <w:proofErr w:type="gramStart"/>
      <w:r w:rsidR="00B6605A" w:rsidRPr="008E2ACA">
        <w:t>regarding</w:t>
      </w:r>
      <w:proofErr w:type="gramEnd"/>
      <w:r w:rsidR="00B6605A" w:rsidRPr="008E2ACA">
        <w:t xml:space="preserve"> test area/fairway area within project organisation, and mandatory procedures for prior consultancy with pilots</w:t>
      </w:r>
      <w:r>
        <w:t>, port authorities</w:t>
      </w:r>
      <w:r w:rsidR="008C7DFF">
        <w:t xml:space="preserve"> and VTS</w:t>
      </w:r>
    </w:p>
    <w:p w14:paraId="2536B13B" w14:textId="77777777" w:rsidR="00B6605A" w:rsidRPr="008E2ACA" w:rsidRDefault="00B6605A" w:rsidP="00B6605A">
      <w:pPr>
        <w:pStyle w:val="BodyText"/>
      </w:pPr>
      <w:r w:rsidRPr="008E2ACA">
        <w:t>The terms and conditions w</w:t>
      </w:r>
      <w:r>
        <w:t>ould</w:t>
      </w:r>
      <w:r w:rsidRPr="008E2ACA">
        <w:t xml:space="preserve"> then be subject to consideration </w:t>
      </w:r>
      <w:proofErr w:type="gramStart"/>
      <w:r w:rsidRPr="008E2ACA">
        <w:t>with regard to</w:t>
      </w:r>
      <w:proofErr w:type="gramEnd"/>
      <w:r w:rsidRPr="008E2ACA">
        <w:t xml:space="preserve"> the actual project, test area and traffic diversity (volume of traffic and degree of risk).  Until regulation (in general) for international voyages with </w:t>
      </w:r>
      <w:r w:rsidRPr="008E2ACA">
        <w:lastRenderedPageBreak/>
        <w:t>MASS is in place, national projects might have a high degree of case-by-case nature.  This w</w:t>
      </w:r>
      <w:r>
        <w:t>ould</w:t>
      </w:r>
      <w:r w:rsidRPr="008E2ACA">
        <w:t xml:space="preserve"> require a high level of competence from the Competent Authority in assessing the MASS projects.</w:t>
      </w:r>
    </w:p>
    <w:p w14:paraId="3E39E58C" w14:textId="77777777" w:rsidR="00B6605A" w:rsidRPr="008E2ACA" w:rsidRDefault="00B6605A" w:rsidP="00B6605A">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4E27FFC7" w14:textId="77777777" w:rsidR="00B6605A" w:rsidRPr="008E2ACA" w:rsidRDefault="00B6605A" w:rsidP="00B6605A">
      <w:pPr>
        <w:pStyle w:val="BodyText"/>
      </w:pPr>
      <w:r w:rsidRPr="008E2ACA">
        <w:t xml:space="preserve">A Competent Authority would need to consider/develop a policy on, but not limited to (not in order of priority): </w:t>
      </w:r>
    </w:p>
    <w:p w14:paraId="6F8C5FEA" w14:textId="77777777" w:rsidR="00B6605A" w:rsidRPr="00BF55BB" w:rsidRDefault="00B6605A" w:rsidP="00B6605A">
      <w:pPr>
        <w:pStyle w:val="Bullet1"/>
        <w:numPr>
          <w:ilvl w:val="0"/>
          <w:numId w:val="95"/>
        </w:numPr>
        <w:ind w:left="567" w:hanging="567"/>
      </w:pPr>
      <w:r w:rsidRPr="00BF55BB">
        <w:t>Sea area allocation/marine spatial planning, and possible dedicated MASS routes</w:t>
      </w:r>
    </w:p>
    <w:p w14:paraId="7748800D" w14:textId="77777777" w:rsidR="00B6605A" w:rsidRPr="00BF55BB" w:rsidRDefault="00B6605A" w:rsidP="00B6605A">
      <w:pPr>
        <w:pStyle w:val="Bullet1"/>
        <w:numPr>
          <w:ilvl w:val="0"/>
          <w:numId w:val="95"/>
        </w:numPr>
        <w:ind w:left="567" w:hanging="567"/>
      </w:pPr>
      <w:r w:rsidRPr="00BF55BB">
        <w:t>Pilotage requirements</w:t>
      </w:r>
    </w:p>
    <w:p w14:paraId="496E79F5" w14:textId="0D43ABBF" w:rsidR="008C7DFF" w:rsidRPr="00BF55BB" w:rsidRDefault="008C7DFF" w:rsidP="00B6605A">
      <w:pPr>
        <w:pStyle w:val="Bullet1"/>
        <w:numPr>
          <w:ilvl w:val="0"/>
          <w:numId w:val="95"/>
        </w:numPr>
        <w:ind w:left="567" w:hanging="567"/>
      </w:pPr>
      <w:r w:rsidRPr="00BF55BB">
        <w:t>Reporting requirements (VTS, ship reporting systems)</w:t>
      </w:r>
    </w:p>
    <w:p w14:paraId="3365703B" w14:textId="77777777" w:rsidR="00B6605A" w:rsidRPr="00BF55BB" w:rsidRDefault="00B6605A" w:rsidP="00B6605A">
      <w:pPr>
        <w:pStyle w:val="Bullet1"/>
        <w:numPr>
          <w:ilvl w:val="0"/>
          <w:numId w:val="95"/>
        </w:numPr>
        <w:ind w:left="567" w:hanging="567"/>
      </w:pPr>
      <w:r w:rsidRPr="00BF55BB">
        <w:t xml:space="preserve">MASS travel at time of day (slot </w:t>
      </w:r>
      <w:proofErr w:type="gramStart"/>
      <w:r w:rsidRPr="00BF55BB">
        <w:t>allocating</w:t>
      </w:r>
      <w:proofErr w:type="gramEnd"/>
      <w:r w:rsidRPr="00BF55BB">
        <w:t>), avoiding congested time periods (embedded in a general traffic management)</w:t>
      </w:r>
    </w:p>
    <w:p w14:paraId="558F4480" w14:textId="77777777" w:rsidR="00B6605A" w:rsidRPr="00BF55BB" w:rsidRDefault="00B6605A" w:rsidP="00B6605A">
      <w:pPr>
        <w:pStyle w:val="Bullet1"/>
        <w:numPr>
          <w:ilvl w:val="0"/>
          <w:numId w:val="95"/>
        </w:numPr>
        <w:ind w:left="567" w:hanging="567"/>
      </w:pPr>
      <w:r w:rsidRPr="00BF55BB">
        <w:t xml:space="preserve">Provision of </w:t>
      </w:r>
      <w:proofErr w:type="spellStart"/>
      <w:r w:rsidRPr="00BF55BB">
        <w:t>AtoN</w:t>
      </w:r>
      <w:proofErr w:type="spellEnd"/>
      <w:r w:rsidRPr="00BF55BB">
        <w:t xml:space="preserve"> (existing, new or modified types)</w:t>
      </w:r>
    </w:p>
    <w:p w14:paraId="7443BDC3" w14:textId="539419EC" w:rsidR="00B6605A" w:rsidRPr="00BF55BB" w:rsidRDefault="00B6605A" w:rsidP="00B6605A">
      <w:pPr>
        <w:pStyle w:val="Bullet1"/>
        <w:numPr>
          <w:ilvl w:val="0"/>
          <w:numId w:val="95"/>
        </w:numPr>
        <w:ind w:left="567" w:hanging="567"/>
      </w:pPr>
      <w:r w:rsidRPr="00BF55BB">
        <w:t xml:space="preserve">Transfer of ship data prior to port entry/national water entry </w:t>
      </w:r>
      <w:r w:rsidR="00BF55BB" w:rsidRPr="00BF55BB">
        <w:t xml:space="preserve">using standard formats </w:t>
      </w:r>
    </w:p>
    <w:p w14:paraId="65D3C4D1" w14:textId="77777777" w:rsidR="00B6605A" w:rsidRPr="00BF55BB" w:rsidRDefault="00B6605A" w:rsidP="00B6605A">
      <w:pPr>
        <w:pStyle w:val="Bullet1"/>
        <w:numPr>
          <w:ilvl w:val="0"/>
          <w:numId w:val="95"/>
        </w:numPr>
        <w:ind w:left="567" w:hanging="567"/>
      </w:pPr>
      <w:r w:rsidRPr="00BF55BB">
        <w:t>Pre-arrival checklists for MASS onboard systems (flag: systems GO)</w:t>
      </w:r>
    </w:p>
    <w:p w14:paraId="0832842F" w14:textId="77777777" w:rsidR="00B6605A" w:rsidRPr="00BF55BB" w:rsidRDefault="00B6605A" w:rsidP="00B6605A">
      <w:pPr>
        <w:pStyle w:val="Bullet1"/>
        <w:numPr>
          <w:ilvl w:val="0"/>
          <w:numId w:val="95"/>
        </w:numPr>
        <w:ind w:left="567" w:hanging="567"/>
      </w:pPr>
      <w:r w:rsidRPr="00BF55BB">
        <w:t>Pre-arrival checklists for MASS shoreside systems (flag: systems GO)</w:t>
      </w:r>
    </w:p>
    <w:p w14:paraId="1505B507" w14:textId="77777777" w:rsidR="00B6605A" w:rsidRPr="00BF55BB" w:rsidRDefault="00B6605A" w:rsidP="00B6605A">
      <w:pPr>
        <w:pStyle w:val="Bullet1"/>
        <w:numPr>
          <w:ilvl w:val="0"/>
          <w:numId w:val="95"/>
        </w:numPr>
        <w:ind w:left="567" w:hanging="567"/>
      </w:pPr>
      <w:r w:rsidRPr="00BF55BB">
        <w:t xml:space="preserve">Systems for fallback arrangements, contingency plans, with failures. </w:t>
      </w:r>
    </w:p>
    <w:p w14:paraId="16FE78A1" w14:textId="77777777" w:rsidR="00B6605A" w:rsidRPr="00BF55BB" w:rsidRDefault="00B6605A" w:rsidP="00B6605A">
      <w:pPr>
        <w:pStyle w:val="Bullet1"/>
        <w:numPr>
          <w:ilvl w:val="0"/>
          <w:numId w:val="95"/>
        </w:numPr>
        <w:ind w:left="567" w:hanging="567"/>
      </w:pPr>
      <w:r w:rsidRPr="00BF55BB">
        <w:t xml:space="preserve">Level 1-3, humans are the safety fallback, service provision to reflect </w:t>
      </w:r>
      <w:proofErr w:type="gramStart"/>
      <w:r w:rsidRPr="00BF55BB">
        <w:t>this?</w:t>
      </w:r>
      <w:proofErr w:type="gramEnd"/>
    </w:p>
    <w:p w14:paraId="3B667CF9" w14:textId="77777777" w:rsidR="00B6605A" w:rsidRPr="00BF55BB" w:rsidRDefault="00B6605A" w:rsidP="00B6605A">
      <w:pPr>
        <w:pStyle w:val="Bullet1"/>
        <w:numPr>
          <w:ilvl w:val="0"/>
          <w:numId w:val="95"/>
        </w:numPr>
        <w:ind w:left="567" w:hanging="567"/>
      </w:pPr>
      <w:r w:rsidRPr="00BF55BB">
        <w:t xml:space="preserve">MASS vessels inside and outside VTS coverage, consequences for MASS and other vessels </w:t>
      </w:r>
    </w:p>
    <w:p w14:paraId="65D5370B" w14:textId="77777777" w:rsidR="00B6605A" w:rsidRPr="00BF55BB" w:rsidRDefault="00B6605A" w:rsidP="00B6605A">
      <w:pPr>
        <w:pStyle w:val="Bullet1"/>
        <w:numPr>
          <w:ilvl w:val="0"/>
          <w:numId w:val="95"/>
        </w:numPr>
        <w:ind w:left="567" w:hanging="567"/>
      </w:pPr>
      <w:r w:rsidRPr="00BF55BB">
        <w:t>Sea Traffic Management (STM) for route exchange, the S-421 standard/SECOM (</w:t>
      </w:r>
      <w:r w:rsidRPr="00BF55BB">
        <w:rPr>
          <w:rFonts w:ascii="Calibri" w:hAnsi="Calibri" w:cs="Calibri"/>
        </w:rPr>
        <w:t>formerly "VIS", voyage Information Service)</w:t>
      </w:r>
      <w:r w:rsidRPr="00BF55BB">
        <w:t>, for MASS and other vessels</w:t>
      </w:r>
    </w:p>
    <w:p w14:paraId="3FAD91FD" w14:textId="77777777" w:rsidR="00B6605A" w:rsidRPr="00BF55BB" w:rsidRDefault="00B6605A" w:rsidP="00B6605A">
      <w:pPr>
        <w:pStyle w:val="Bullet1"/>
        <w:numPr>
          <w:ilvl w:val="0"/>
          <w:numId w:val="95"/>
        </w:numPr>
        <w:ind w:left="567" w:hanging="567"/>
      </w:pPr>
      <w:r w:rsidRPr="00BF55BB">
        <w:t>Means for communication with MASS, and vice-versa</w:t>
      </w:r>
    </w:p>
    <w:p w14:paraId="00C66D75" w14:textId="77777777" w:rsidR="00B6605A" w:rsidRPr="00BF55BB" w:rsidRDefault="00B6605A" w:rsidP="00B6605A">
      <w:pPr>
        <w:pStyle w:val="Bullet1"/>
        <w:numPr>
          <w:ilvl w:val="0"/>
          <w:numId w:val="95"/>
        </w:numPr>
        <w:ind w:left="567" w:hanging="567"/>
      </w:pPr>
      <w:r w:rsidRPr="00BF55BB">
        <w:t>Communication systems for MASS control system monitoring and input</w:t>
      </w:r>
    </w:p>
    <w:p w14:paraId="5761CD1C" w14:textId="77777777" w:rsidR="00B6605A" w:rsidRPr="008E2ACA" w:rsidRDefault="00B6605A" w:rsidP="00B6605A">
      <w:pPr>
        <w:pStyle w:val="Bullet1"/>
        <w:numPr>
          <w:ilvl w:val="0"/>
          <w:numId w:val="95"/>
        </w:numPr>
        <w:ind w:left="567" w:hanging="567"/>
      </w:pPr>
      <w:r w:rsidRPr="00BF55BB">
        <w:t>Redundancy relating to all onboard and shore-based related equipment and systems including MASS to</w:t>
      </w:r>
      <w:r w:rsidRPr="008E2ACA">
        <w:t xml:space="preserve"> shore communication systems, and vice-versa</w:t>
      </w:r>
    </w:p>
    <w:p w14:paraId="5E06A06F" w14:textId="77777777" w:rsidR="00B6605A" w:rsidRPr="008E2ACA" w:rsidRDefault="00B6605A" w:rsidP="00B6605A">
      <w:pPr>
        <w:pStyle w:val="Bullet1"/>
        <w:numPr>
          <w:ilvl w:val="0"/>
          <w:numId w:val="95"/>
        </w:numPr>
        <w:ind w:left="567" w:hanging="567"/>
      </w:pPr>
      <w:r w:rsidRPr="008E2ACA">
        <w:t>Security including Cybersecurity, piracy and other physical breaches (port visits)</w:t>
      </w:r>
    </w:p>
    <w:p w14:paraId="3F45B1E5" w14:textId="77777777" w:rsidR="00B6605A" w:rsidRPr="008E2ACA" w:rsidRDefault="00B6605A" w:rsidP="00B6605A">
      <w:pPr>
        <w:pStyle w:val="Bullet1"/>
        <w:numPr>
          <w:ilvl w:val="0"/>
          <w:numId w:val="95"/>
        </w:numPr>
        <w:ind w:left="567" w:hanging="567"/>
        <w:rPr>
          <w:rFonts w:cstheme="minorHAnsi"/>
        </w:rPr>
      </w:pPr>
      <w:r w:rsidRPr="008A329C">
        <w:t xml:space="preserve">Other infrastructure </w:t>
      </w:r>
      <w:proofErr w:type="gramStart"/>
      <w:r w:rsidRPr="008A329C">
        <w:t>deemed</w:t>
      </w:r>
      <w:proofErr w:type="gramEnd"/>
      <w:r w:rsidRPr="008A329C">
        <w:t xml:space="preserve"> necessary based on local conditions, such as back-up facilities for emergency response</w:t>
      </w:r>
      <w:r w:rsidRPr="008A329C">
        <w:rPr>
          <w:color w:val="333333"/>
          <w:shd w:val="clear" w:color="auto" w:fill="F7F8FA"/>
        </w:rPr>
        <w:t xml:space="preserve">  </w:t>
      </w:r>
    </w:p>
    <w:p w14:paraId="11F69F9E" w14:textId="77777777" w:rsidR="00425189" w:rsidRPr="00425189" w:rsidRDefault="00425189" w:rsidP="00425189">
      <w:pPr>
        <w:pStyle w:val="BodyText"/>
      </w:pPr>
    </w:p>
    <w:p w14:paraId="53AD433E" w14:textId="31894B34" w:rsidR="00425189" w:rsidRDefault="00425189" w:rsidP="00425189">
      <w:pPr>
        <w:pStyle w:val="Heading3"/>
        <w:rPr>
          <w:caps/>
        </w:rPr>
      </w:pPr>
      <w:bookmarkStart w:id="27" w:name="_Toc168907484"/>
      <w:r w:rsidRPr="00425189">
        <w:rPr>
          <w:caps/>
        </w:rPr>
        <w:t>Operational</w:t>
      </w:r>
      <w:r w:rsidR="00365708">
        <w:rPr>
          <w:caps/>
        </w:rPr>
        <w:t xml:space="preserve"> Aspects</w:t>
      </w:r>
      <w:bookmarkEnd w:id="27"/>
    </w:p>
    <w:p w14:paraId="4C1BD99C" w14:textId="77777777" w:rsidR="0073353D" w:rsidRPr="008E2ACA" w:rsidRDefault="0073353D" w:rsidP="0073353D">
      <w:pPr>
        <w:pStyle w:val="BodyText"/>
      </w:pPr>
      <w:r w:rsidRPr="008E2ACA">
        <w:t>IMO has produced Interim Guidelines for MASS Trials at IMO MSC Circ.</w:t>
      </w:r>
      <w:proofErr w:type="gramStart"/>
      <w:r w:rsidRPr="008E2ACA">
        <w:t>1604  (</w:t>
      </w:r>
      <w:proofErr w:type="gramEnd"/>
      <w:r w:rsidRPr="008E2ACA">
        <w:t xml:space="preserve">“MSC 101/WP.8” dated 12 June 2019). These guidelines have been developed to </w:t>
      </w:r>
      <w:proofErr w:type="gramStart"/>
      <w:r w:rsidRPr="008E2ACA">
        <w:t>assist</w:t>
      </w:r>
      <w:proofErr w:type="gramEnd"/>
      <w:r w:rsidRPr="008E2ACA">
        <w:t xml:space="preserve"> relevant authorities and relevant stakeholders with ensuring that the trials of MASS related systems and infrastructure are conducted safely, securely, and with due regard for protection of the environment. </w:t>
      </w:r>
    </w:p>
    <w:p w14:paraId="63781D12" w14:textId="77777777" w:rsidR="0073353D" w:rsidRPr="008E2ACA" w:rsidRDefault="0073353D" w:rsidP="0073353D">
      <w:pPr>
        <w:pStyle w:val="BodyText"/>
      </w:pPr>
      <w:r w:rsidRPr="008E2ACA">
        <w:t xml:space="preserve">Taking into consideration that authorities may be unfamiliar with MASS operations and requirements, and an "‘Industry’ unfamiliar with the route to achieve all the necessary contacts and approvals, it may be prudent to </w:t>
      </w:r>
      <w:proofErr w:type="gramStart"/>
      <w:r w:rsidRPr="008E2ACA">
        <w:t>commence</w:t>
      </w:r>
      <w:proofErr w:type="gramEnd"/>
      <w:r w:rsidRPr="008E2ACA">
        <w:t xml:space="preserve"> with a series of “one-off” requests in order to develop an evaluation, authorisation and approval process to operate.</w:t>
      </w:r>
    </w:p>
    <w:p w14:paraId="12002EDB" w14:textId="77777777" w:rsidR="0073353D" w:rsidRPr="008E2ACA" w:rsidRDefault="0073353D" w:rsidP="0073353D">
      <w:pPr>
        <w:pStyle w:val="BodyText"/>
      </w:pPr>
      <w:r w:rsidRPr="008E2ACA">
        <w:t xml:space="preserve">For </w:t>
      </w:r>
      <w:r>
        <w:t>MASS</w:t>
      </w:r>
      <w:r w:rsidRPr="008E2ACA">
        <w:t xml:space="preserve"> deployments, it will take a detailed process of review and </w:t>
      </w:r>
      <w:proofErr w:type="gramStart"/>
      <w:r w:rsidRPr="008E2ACA">
        <w:t>selection</w:t>
      </w:r>
      <w:proofErr w:type="gramEnd"/>
      <w:r w:rsidRPr="008E2ACA">
        <w:t xml:space="preserve"> by the ‘Operator’ to identify and match the necessary functional and operational requirements to the available water space and conditions needed. </w:t>
      </w:r>
    </w:p>
    <w:p w14:paraId="2C124FF1" w14:textId="77777777" w:rsidR="0073353D" w:rsidRPr="008E2ACA" w:rsidRDefault="0073353D" w:rsidP="0073353D">
      <w:pPr>
        <w:pStyle w:val="BodyText"/>
      </w:pPr>
      <w:r w:rsidRPr="008E2ACA">
        <w:t xml:space="preserve">To achieve a successful, authorised and approved MASS deployment, </w:t>
      </w:r>
      <w:proofErr w:type="gramStart"/>
      <w:r w:rsidRPr="008E2ACA">
        <w:t>a number of</w:t>
      </w:r>
      <w:proofErr w:type="gramEnd"/>
      <w:r w:rsidRPr="008E2ACA">
        <w:t xml:space="preserve"> relevant inshore to offshore ‘water space’ authorities may need to be consulted dependent on the area requirements and the extent of the </w:t>
      </w:r>
      <w:r w:rsidRPr="008E2ACA">
        <w:lastRenderedPageBreak/>
        <w:t xml:space="preserve">evaluation tasking. The principal points of contact would most probably be the Harbour Masters (HM) and Inner Harbour Authorities. </w:t>
      </w:r>
    </w:p>
    <w:p w14:paraId="559195DC" w14:textId="77777777" w:rsidR="0073353D" w:rsidRPr="008E2ACA" w:rsidRDefault="0073353D" w:rsidP="0073353D">
      <w:pPr>
        <w:pStyle w:val="BodyText"/>
      </w:pPr>
      <w:r w:rsidRPr="008E2ACA">
        <w:t xml:space="preserve">Notice to Mariners and </w:t>
      </w:r>
      <w:proofErr w:type="gramStart"/>
      <w:r w:rsidRPr="008E2ACA">
        <w:t>appropriate radio</w:t>
      </w:r>
      <w:proofErr w:type="gramEnd"/>
      <w:r w:rsidRPr="008E2ACA">
        <w:t xml:space="preserve"> navigation warnings should be issued as appropriate. </w:t>
      </w:r>
    </w:p>
    <w:p w14:paraId="4D2EF36F" w14:textId="77777777" w:rsidR="0073353D" w:rsidRPr="008E2ACA" w:rsidRDefault="0073353D" w:rsidP="0073353D">
      <w:pPr>
        <w:pStyle w:val="BodyText"/>
      </w:pPr>
      <w:r w:rsidRPr="008E2ACA">
        <w:t xml:space="preserve">During the planning phase of any MASS Operational deployment the following </w:t>
      </w:r>
      <w:proofErr w:type="gramStart"/>
      <w:r w:rsidRPr="008E2ACA">
        <w:t>additional</w:t>
      </w:r>
      <w:proofErr w:type="gramEnd"/>
      <w:r w:rsidRPr="008E2ACA">
        <w:t xml:space="preserve"> operators and or authorities should also be considered, and notification issued and or clearance obtained where relevant: </w:t>
      </w:r>
    </w:p>
    <w:p w14:paraId="1D3DD35A" w14:textId="77777777" w:rsidR="0073353D" w:rsidRPr="008E2ACA" w:rsidRDefault="0073353D" w:rsidP="0073353D">
      <w:pPr>
        <w:pStyle w:val="BodyText"/>
        <w:numPr>
          <w:ilvl w:val="0"/>
          <w:numId w:val="48"/>
        </w:numPr>
        <w:ind w:left="426" w:hanging="426"/>
      </w:pPr>
      <w:r w:rsidRPr="008E2ACA">
        <w:t>Fishermen (Bulletin of intended ops</w:t>
      </w:r>
      <w:proofErr w:type="gramStart"/>
      <w:r w:rsidRPr="008E2ACA">
        <w:t>);</w:t>
      </w:r>
      <w:proofErr w:type="gramEnd"/>
      <w:r w:rsidRPr="008E2ACA">
        <w:t xml:space="preserve"> </w:t>
      </w:r>
    </w:p>
    <w:p w14:paraId="67E1D7FE" w14:textId="77777777" w:rsidR="0073353D" w:rsidRPr="008E2ACA" w:rsidRDefault="0073353D" w:rsidP="0073353D">
      <w:pPr>
        <w:pStyle w:val="BodyText"/>
        <w:numPr>
          <w:ilvl w:val="0"/>
          <w:numId w:val="48"/>
        </w:numPr>
        <w:ind w:left="426" w:hanging="426"/>
      </w:pPr>
      <w:r w:rsidRPr="008E2ACA">
        <w:t>Offshore operators (i.e. Oil &amp; Gas, and Renewable Energy operators/owners</w:t>
      </w:r>
      <w:proofErr w:type="gramStart"/>
      <w:r w:rsidRPr="008E2ACA">
        <w:t>);</w:t>
      </w:r>
      <w:proofErr w:type="gramEnd"/>
      <w:r w:rsidRPr="008E2ACA">
        <w:t xml:space="preserve"> </w:t>
      </w:r>
    </w:p>
    <w:p w14:paraId="5E28233B" w14:textId="77777777" w:rsidR="0073353D" w:rsidRPr="008E2ACA" w:rsidRDefault="0073353D" w:rsidP="0073353D">
      <w:pPr>
        <w:pStyle w:val="BodyText"/>
        <w:numPr>
          <w:ilvl w:val="0"/>
          <w:numId w:val="48"/>
        </w:numPr>
        <w:ind w:left="426" w:hanging="426"/>
      </w:pPr>
      <w:r w:rsidRPr="008E2ACA">
        <w:t xml:space="preserve">Established local water sport leisure clubs and </w:t>
      </w:r>
      <w:proofErr w:type="gramStart"/>
      <w:r w:rsidRPr="008E2ACA">
        <w:t>organisations;</w:t>
      </w:r>
      <w:proofErr w:type="gramEnd"/>
      <w:r w:rsidRPr="008E2ACA">
        <w:t xml:space="preserve"> </w:t>
      </w:r>
    </w:p>
    <w:p w14:paraId="44DC8738" w14:textId="77777777" w:rsidR="0073353D" w:rsidRPr="008E2ACA" w:rsidRDefault="0073353D" w:rsidP="0073353D">
      <w:pPr>
        <w:pStyle w:val="BodyText"/>
        <w:numPr>
          <w:ilvl w:val="0"/>
          <w:numId w:val="48"/>
        </w:numPr>
        <w:ind w:left="426" w:hanging="426"/>
      </w:pPr>
      <w:r w:rsidRPr="008E2ACA">
        <w:t xml:space="preserve">Other stakeholders with economical, safety or environmental interests in intended location. </w:t>
      </w:r>
    </w:p>
    <w:p w14:paraId="5B3C41B0" w14:textId="77777777" w:rsidR="0073353D" w:rsidRPr="008E2ACA" w:rsidRDefault="0073353D" w:rsidP="0073353D">
      <w:pPr>
        <w:pStyle w:val="BodyText"/>
      </w:pPr>
      <w:r w:rsidRPr="008E2ACA">
        <w:t xml:space="preserve">In working to achieve the necessary approvals, it is expected that a suite </w:t>
      </w:r>
      <w:commentRangeStart w:id="28"/>
      <w:r w:rsidRPr="008E2ACA">
        <w:t xml:space="preserve">of Health, Safety and Environment (HSE) </w:t>
      </w:r>
      <w:commentRangeEnd w:id="28"/>
      <w:r w:rsidR="00365708">
        <w:rPr>
          <w:rStyle w:val="CommentReference"/>
        </w:rPr>
        <w:commentReference w:id="28"/>
      </w:r>
      <w:r w:rsidRPr="008E2ACA">
        <w:t>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w:t>
      </w:r>
      <w:proofErr w:type="gramStart"/>
      <w:r w:rsidRPr="008E2ACA">
        <w:t>operate</w:t>
      </w:r>
      <w:proofErr w:type="gramEnd"/>
      <w:r w:rsidRPr="008E2ACA">
        <w:t xml:space="preserve">. It also provides proof of the application of Industry Best Practice and cognisance of the sensitivity and responsibility to societal acceptance of autonomous systems. </w:t>
      </w:r>
    </w:p>
    <w:p w14:paraId="08DA4088" w14:textId="06C1DE4B" w:rsidR="00365708" w:rsidRDefault="00425189" w:rsidP="00365708">
      <w:pPr>
        <w:pStyle w:val="Heading2"/>
      </w:pPr>
      <w:bookmarkStart w:id="29" w:name="_Toc168907485"/>
      <w:r w:rsidRPr="00425189">
        <w:t>Facilities, systems and equipment</w:t>
      </w:r>
      <w:bookmarkEnd w:id="29"/>
    </w:p>
    <w:p w14:paraId="28FC109C" w14:textId="77777777" w:rsidR="00365708" w:rsidRPr="00365708" w:rsidRDefault="00365708" w:rsidP="00365708">
      <w:pPr>
        <w:pStyle w:val="Heading2separationline"/>
      </w:pPr>
    </w:p>
    <w:p w14:paraId="1F090E97" w14:textId="2C4C4059" w:rsidR="000F7A37" w:rsidRDefault="000F7A37" w:rsidP="00365708">
      <w:pPr>
        <w:pStyle w:val="Heading3"/>
      </w:pPr>
      <w:bookmarkStart w:id="30" w:name="_Toc168907486"/>
      <w:r>
        <w:t>Resilience of position</w:t>
      </w:r>
      <w:bookmarkEnd w:id="30"/>
    </w:p>
    <w:p w14:paraId="5C9A94A3" w14:textId="77777777" w:rsidR="000F7A37" w:rsidRPr="008E2ACA" w:rsidRDefault="000F7A37" w:rsidP="000F7A37">
      <w:pPr>
        <w:pStyle w:val="BodyText"/>
      </w:pPr>
      <w:r w:rsidRPr="008E2ACA">
        <w:t xml:space="preserve">A navigation system must be able to provide continuity of service; that is the determination of a vessel’s position, to an acceptable level of accuracy in all circumstances which may be </w:t>
      </w:r>
      <w:proofErr w:type="gramStart"/>
      <w:r w:rsidRPr="008E2ACA">
        <w:t>encountered</w:t>
      </w:r>
      <w:proofErr w:type="gramEnd"/>
      <w:r w:rsidRPr="008E2ACA">
        <w:t xml:space="preserve"> during the vessel’s intended operations. </w:t>
      </w:r>
    </w:p>
    <w:p w14:paraId="31451EC3" w14:textId="77777777" w:rsidR="000F7A37" w:rsidRPr="008E2ACA" w:rsidRDefault="000F7A37" w:rsidP="000F7A37">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w:t>
      </w:r>
      <w:proofErr w:type="gramStart"/>
      <w:r w:rsidRPr="008E2ACA">
        <w:t>in the event of</w:t>
      </w:r>
      <w:proofErr w:type="gramEnd"/>
      <w:r w:rsidRPr="008E2ACA">
        <w:t xml:space="preserve"> disruption to two of the minimum three sources of positional information.  It is prudent to consider the Primary and Tertiary sources in the context of maximising accuracy, while a Backup source should be that which provides the greatest resilience when used with the </w:t>
      </w:r>
      <w:proofErr w:type="gramStart"/>
      <w:r w:rsidRPr="008E2ACA">
        <w:t>appropriate navigation</w:t>
      </w:r>
      <w:proofErr w:type="gramEnd"/>
      <w:r w:rsidRPr="008E2ACA">
        <w:t xml:space="preserve"> techniques and processes. </w:t>
      </w:r>
    </w:p>
    <w:p w14:paraId="43B9F336" w14:textId="77777777" w:rsidR="000F7A37" w:rsidRPr="008E2ACA" w:rsidRDefault="000F7A37" w:rsidP="000F7A37">
      <w:pPr>
        <w:pStyle w:val="BodyText"/>
      </w:pPr>
      <w:r w:rsidRPr="008E2ACA">
        <w:t xml:space="preserve">By examining the sources and applicable navigation techniques and processes available during each of the stages of the vessels intended operations it should be possible to </w:t>
      </w:r>
      <w:proofErr w:type="gramStart"/>
      <w:r w:rsidRPr="008E2ACA">
        <w:t>identify</w:t>
      </w:r>
      <w:proofErr w:type="gramEnd"/>
      <w:r w:rsidRPr="008E2ACA">
        <w:t xml:space="preserve"> the most appropriate Primary, Tertiary and Backup sources of position, recognising that these may change based on the area and nature of the operation. </w:t>
      </w:r>
    </w:p>
    <w:p w14:paraId="4FB42653" w14:textId="77777777" w:rsidR="000F7A37" w:rsidRPr="008E2ACA" w:rsidRDefault="000F7A37" w:rsidP="000F7A37">
      <w:pPr>
        <w:pStyle w:val="BodyText"/>
      </w:pPr>
      <w:r w:rsidRPr="008E2ACA">
        <w:t xml:space="preserve">In more complex systems, the use of Inertial Navigation Systems (INS) to bridge the gap between disruptions and outages may be of benefit. </w:t>
      </w:r>
    </w:p>
    <w:p w14:paraId="4D2F1179" w14:textId="77777777" w:rsidR="000F7A37" w:rsidRPr="008E2ACA" w:rsidRDefault="000F7A37" w:rsidP="000F7A37">
      <w:pPr>
        <w:pStyle w:val="BodyText"/>
      </w:pPr>
      <w:r w:rsidRPr="008E2ACA">
        <w:t xml:space="preserve">Although reference is made here to Primary, Tertiary and Backup sources of position finding it should be noted that this </w:t>
      </w:r>
      <w:proofErr w:type="gramStart"/>
      <w:r w:rsidRPr="008E2ACA">
        <w:t>constitutes</w:t>
      </w:r>
      <w:proofErr w:type="gramEnd"/>
      <w:r w:rsidRPr="008E2ACA">
        <w:t xml:space="preserve"> a minimum safe provision. A navigation system should make use of all available sources of position finding and periodically, at an interval </w:t>
      </w:r>
      <w:proofErr w:type="gramStart"/>
      <w:r w:rsidRPr="008E2ACA">
        <w:t>appropriate to</w:t>
      </w:r>
      <w:proofErr w:type="gramEnd"/>
      <w:r w:rsidRPr="008E2ACA">
        <w:t xml:space="preserve"> the proximity of navigational hazards, verify the veracity of the vessel’s position by reference to all available sources of information. </w:t>
      </w:r>
    </w:p>
    <w:p w14:paraId="21BE2833" w14:textId="77777777" w:rsidR="000F7A37" w:rsidRPr="008E2ACA" w:rsidRDefault="000F7A37" w:rsidP="000F7A37">
      <w:pPr>
        <w:pStyle w:val="BodyText"/>
      </w:pPr>
      <w:r w:rsidRPr="008E2ACA">
        <w:t xml:space="preserve">Resilience of position finding should be addressed by conducting a Position, Navigation and Timing Risk Assessment. The factors considered should include, but are not limited to: </w:t>
      </w:r>
    </w:p>
    <w:p w14:paraId="1718ECD2"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3241E1E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The quality of navigation products, services or data supporting the generation of position finding, and the avoidance of grounding (for example the quality of survey data</w:t>
      </w:r>
      <w:proofErr w:type="gramStart"/>
      <w:r w:rsidRPr="008E2ACA">
        <w:rPr>
          <w:rFonts w:cstheme="minorHAnsi"/>
          <w:color w:val="000000" w:themeColor="text1"/>
        </w:rPr>
        <w:t>);</w:t>
      </w:r>
      <w:proofErr w:type="gramEnd"/>
      <w:r w:rsidRPr="008E2ACA">
        <w:rPr>
          <w:rFonts w:cstheme="minorHAnsi"/>
          <w:color w:val="000000" w:themeColor="text1"/>
        </w:rPr>
        <w:t xml:space="preserve"> </w:t>
      </w:r>
    </w:p>
    <w:p w14:paraId="2484E5F7"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sources of position and time which are likely to be available during each stage of the vessels intended operations and their projected </w:t>
      </w:r>
      <w:proofErr w:type="gramStart"/>
      <w:r w:rsidRPr="008E2ACA">
        <w:rPr>
          <w:rFonts w:cstheme="minorHAnsi"/>
          <w:color w:val="000000" w:themeColor="text1"/>
        </w:rPr>
        <w:t>accuracies;</w:t>
      </w:r>
      <w:proofErr w:type="gramEnd"/>
      <w:r w:rsidRPr="008E2ACA">
        <w:rPr>
          <w:rFonts w:cstheme="minorHAnsi"/>
          <w:color w:val="000000" w:themeColor="text1"/>
        </w:rPr>
        <w:t xml:space="preserve"> </w:t>
      </w:r>
    </w:p>
    <w:p w14:paraId="1976F64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w:t>
      </w:r>
      <w:proofErr w:type="gramStart"/>
      <w:r w:rsidRPr="008E2ACA">
        <w:rPr>
          <w:rFonts w:cstheme="minorHAnsi"/>
          <w:color w:val="000000" w:themeColor="text1"/>
        </w:rPr>
        <w:t>change;</w:t>
      </w:r>
      <w:proofErr w:type="gramEnd"/>
      <w:r w:rsidRPr="008E2ACA">
        <w:rPr>
          <w:rFonts w:cstheme="minorHAnsi"/>
          <w:color w:val="000000" w:themeColor="text1"/>
        </w:rPr>
        <w:t xml:space="preserve"> </w:t>
      </w:r>
    </w:p>
    <w:p w14:paraId="03D3729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61E0C2E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01BD97E2" w14:textId="75F5138E" w:rsidR="00365708" w:rsidRPr="00365708" w:rsidRDefault="000F7A37" w:rsidP="00365708">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action to be taken, during each stage of the vessel’s intended operations, following the detection of a degradation, denial or loss of a Primary, Tertiary or Backup source of position finding, noting that this may result in the consideration for an </w:t>
      </w:r>
      <w:proofErr w:type="gramStart"/>
      <w:r w:rsidRPr="008E2ACA">
        <w:rPr>
          <w:rFonts w:cstheme="minorHAnsi"/>
          <w:color w:val="000000" w:themeColor="text1"/>
        </w:rPr>
        <w:t>additional</w:t>
      </w:r>
      <w:proofErr w:type="gramEnd"/>
      <w:r w:rsidRPr="008E2ACA">
        <w:rPr>
          <w:rFonts w:cstheme="minorHAnsi"/>
          <w:color w:val="000000" w:themeColor="text1"/>
        </w:rPr>
        <w:t xml:space="preserve"> available source.</w:t>
      </w:r>
    </w:p>
    <w:p w14:paraId="7F9FBE33" w14:textId="165F1439" w:rsidR="00365708" w:rsidRDefault="00425189" w:rsidP="00365708">
      <w:pPr>
        <w:pStyle w:val="Heading3"/>
      </w:pPr>
      <w:bookmarkStart w:id="31" w:name="_Toc168907487"/>
      <w:r w:rsidRPr="00425189">
        <w:t>Personnel and training</w:t>
      </w:r>
      <w:bookmarkEnd w:id="31"/>
    </w:p>
    <w:p w14:paraId="6B04176A" w14:textId="659C2CD8" w:rsidR="00772183" w:rsidRPr="008E2ACA" w:rsidRDefault="00822988" w:rsidP="00772183">
      <w:pPr>
        <w:pStyle w:val="BodyText"/>
      </w:pPr>
      <w:r>
        <w:t>Port and Coastal Authorities can expect that a</w:t>
      </w:r>
      <w:r w:rsidR="00772183" w:rsidRPr="008E2ACA">
        <w:t xml:space="preserve">ll personnel </w:t>
      </w:r>
      <w:r>
        <w:t xml:space="preserve">operating MASS have </w:t>
      </w:r>
      <w:r w:rsidR="00772183" w:rsidRPr="008E2ACA">
        <w:t>receive</w:t>
      </w:r>
      <w:r>
        <w:t>d</w:t>
      </w:r>
      <w:r w:rsidR="00772183" w:rsidRPr="008E2ACA">
        <w:t xml:space="preserve"> training </w:t>
      </w:r>
      <w:proofErr w:type="gramStart"/>
      <w:r w:rsidR="00772183" w:rsidRPr="008E2ACA">
        <w:t>appropriate to</w:t>
      </w:r>
      <w:proofErr w:type="gramEnd"/>
      <w:r w:rsidR="00772183" w:rsidRPr="008E2ACA">
        <w:t xml:space="preserve"> the tasks they undertake. It is the responsibility of the Operator to ensure that this training is given, and that the personnel </w:t>
      </w:r>
      <w:proofErr w:type="gramStart"/>
      <w:r w:rsidR="00772183" w:rsidRPr="008E2ACA">
        <w:t>have an understanding of</w:t>
      </w:r>
      <w:proofErr w:type="gramEnd"/>
      <w:r w:rsidR="00772183" w:rsidRPr="008E2ACA">
        <w:t xml:space="preserve"> the </w:t>
      </w:r>
      <w:commentRangeStart w:id="32"/>
      <w:r w:rsidR="00772183" w:rsidRPr="008E2ACA">
        <w:t>relevant regulations and rules</w:t>
      </w:r>
      <w:commentRangeEnd w:id="32"/>
      <w:r>
        <w:rPr>
          <w:rStyle w:val="CommentReference"/>
        </w:rPr>
        <w:commentReference w:id="32"/>
      </w:r>
      <w:r w:rsidR="00772183" w:rsidRPr="008E2ACA">
        <w:t xml:space="preserve">. </w:t>
      </w:r>
    </w:p>
    <w:p w14:paraId="170325D0" w14:textId="77240A15" w:rsidR="00772183" w:rsidRPr="008E2ACA" w:rsidRDefault="00772183" w:rsidP="00772183">
      <w:pPr>
        <w:pStyle w:val="BodyText"/>
      </w:pPr>
      <w:r w:rsidRPr="008E2ACA">
        <w:t xml:space="preserve">As a minimum, </w:t>
      </w:r>
      <w:r w:rsidR="00A71110">
        <w:t xml:space="preserve">for the MASS vessel, </w:t>
      </w:r>
      <w:r w:rsidRPr="008E2ACA">
        <w:t>this means:</w:t>
      </w:r>
    </w:p>
    <w:p w14:paraId="6ECE4A0B" w14:textId="77777777" w:rsidR="00772183" w:rsidRPr="008E2ACA" w:rsidRDefault="00772183" w:rsidP="00772183">
      <w:pPr>
        <w:pStyle w:val="BodyText"/>
        <w:numPr>
          <w:ilvl w:val="0"/>
          <w:numId w:val="81"/>
        </w:numPr>
        <w:ind w:left="426" w:hanging="426"/>
      </w:pPr>
      <w:r w:rsidRPr="008E2ACA">
        <w:t xml:space="preserve">For the Operator, the relevant </w:t>
      </w:r>
      <w:proofErr w:type="gramStart"/>
      <w:r w:rsidRPr="008E2ACA">
        <w:t>qualifications;</w:t>
      </w:r>
      <w:proofErr w:type="gramEnd"/>
    </w:p>
    <w:p w14:paraId="7AFB6BA6" w14:textId="77777777" w:rsidR="00772183" w:rsidRPr="008E2ACA" w:rsidRDefault="00772183" w:rsidP="00772183">
      <w:pPr>
        <w:pStyle w:val="BodyText"/>
        <w:numPr>
          <w:ilvl w:val="0"/>
          <w:numId w:val="81"/>
        </w:numPr>
        <w:ind w:left="426" w:hanging="426"/>
      </w:pPr>
      <w:r w:rsidRPr="008E2ACA">
        <w:t xml:space="preserve">For the crew, relevant qualifications and any </w:t>
      </w:r>
      <w:proofErr w:type="gramStart"/>
      <w:r w:rsidRPr="008E2ACA">
        <w:t>additional</w:t>
      </w:r>
      <w:proofErr w:type="gramEnd"/>
      <w:r w:rsidRPr="008E2ACA">
        <w:t xml:space="preserve"> training appropriate to their designated duties.</w:t>
      </w:r>
    </w:p>
    <w:p w14:paraId="5921496F" w14:textId="42172D35" w:rsidR="00A71110" w:rsidRDefault="00A71110" w:rsidP="00772183">
      <w:pPr>
        <w:pStyle w:val="BodyText"/>
      </w:pPr>
      <w:r>
        <w:t xml:space="preserve">From an IALA perspective, there is a requirement to ensure that those who are managing </w:t>
      </w:r>
      <w:proofErr w:type="spellStart"/>
      <w:r>
        <w:t>AtoN</w:t>
      </w:r>
      <w:proofErr w:type="spellEnd"/>
      <w:r>
        <w:t xml:space="preserve"> and working within a VTS Centre are aware of the minimum qualifications for the MASS </w:t>
      </w:r>
      <w:proofErr w:type="spellStart"/>
      <w:r>
        <w:t>operaors</w:t>
      </w:r>
      <w:proofErr w:type="spellEnd"/>
      <w:r>
        <w:t xml:space="preserve">. </w:t>
      </w:r>
      <w:r w:rsidR="00382007">
        <w:t xml:space="preserve">In addition, persons working to provide </w:t>
      </w:r>
      <w:proofErr w:type="spellStart"/>
      <w:r w:rsidR="00382007">
        <w:t>AtoN</w:t>
      </w:r>
      <w:proofErr w:type="spellEnd"/>
      <w:r w:rsidR="00382007">
        <w:t xml:space="preserve"> and work within the VTS centre require a minimum level of training on the </w:t>
      </w:r>
      <w:r w:rsidR="009D296E">
        <w:t xml:space="preserve">expectations and implications of MASS vessels </w:t>
      </w:r>
      <w:proofErr w:type="gramStart"/>
      <w:r w:rsidR="009D296E">
        <w:t>operating</w:t>
      </w:r>
      <w:proofErr w:type="gramEnd"/>
      <w:r w:rsidR="009D296E">
        <w:t xml:space="preserve"> within the port and coastal environment.  </w:t>
      </w:r>
    </w:p>
    <w:p w14:paraId="1A5DAFA0" w14:textId="22EF4757" w:rsidR="00772183" w:rsidRPr="008E2ACA" w:rsidRDefault="00636A01" w:rsidP="00772183">
      <w:pPr>
        <w:pStyle w:val="BodyText"/>
      </w:pPr>
      <w:r>
        <w:t>Prior to the implementation of MASS within the port and coastal environment, a t</w:t>
      </w:r>
      <w:r w:rsidR="00772183" w:rsidRPr="008E2ACA">
        <w:t>raining needs analysis should be conducted</w:t>
      </w:r>
      <w:r>
        <w:t xml:space="preserve">. As MASS continues to develop there is a need to review and revise the training needs analysis on a regular basis.  </w:t>
      </w:r>
    </w:p>
    <w:p w14:paraId="17274B65" w14:textId="71DAEE26" w:rsidR="00772183" w:rsidRPr="008E2ACA" w:rsidRDefault="00772183" w:rsidP="00772183">
      <w:pPr>
        <w:pStyle w:val="BodyText"/>
      </w:pPr>
      <w:r w:rsidRPr="008E2ACA">
        <w:t>Relevant information should be distributed to all personnel in a clear, concise manner, which should include considerations of language.</w:t>
      </w:r>
      <w:r w:rsidR="00636A01">
        <w:t xml:space="preserve"> The information and training should include</w:t>
      </w:r>
      <w:r w:rsidR="008D187A">
        <w:t>, but is not limited to:</w:t>
      </w:r>
    </w:p>
    <w:p w14:paraId="3AD9880B" w14:textId="59C3EC58" w:rsidR="00772183" w:rsidRPr="008E2ACA" w:rsidRDefault="008D187A" w:rsidP="00772183">
      <w:pPr>
        <w:pStyle w:val="BodyText"/>
        <w:numPr>
          <w:ilvl w:val="0"/>
          <w:numId w:val="82"/>
        </w:numPr>
        <w:ind w:left="426" w:hanging="426"/>
      </w:pPr>
      <w:r>
        <w:t>Identification of c</w:t>
      </w:r>
      <w:r w:rsidR="00772183" w:rsidRPr="008E2ACA">
        <w:t xml:space="preserve">ontrol of areas around a MASS, on the support vessel whether docked alongside or rafted, or whilst at </w:t>
      </w:r>
      <w:proofErr w:type="gramStart"/>
      <w:r w:rsidR="00772183" w:rsidRPr="008E2ACA">
        <w:t>sea;</w:t>
      </w:r>
      <w:proofErr w:type="gramEnd"/>
    </w:p>
    <w:p w14:paraId="4644EBCE" w14:textId="7F0A685D" w:rsidR="00772183" w:rsidRPr="008E2ACA" w:rsidRDefault="008D187A" w:rsidP="00772183">
      <w:pPr>
        <w:pStyle w:val="BodyText"/>
        <w:numPr>
          <w:ilvl w:val="0"/>
          <w:numId w:val="82"/>
        </w:numPr>
        <w:ind w:left="426" w:hanging="426"/>
      </w:pPr>
      <w:r>
        <w:t>m</w:t>
      </w:r>
      <w:r w:rsidR="00772183" w:rsidRPr="008E2ACA">
        <w:t xml:space="preserve">anoeuvring </w:t>
      </w:r>
      <w:r>
        <w:t xml:space="preserve">modes – operations and </w:t>
      </w:r>
      <w:proofErr w:type="gramStart"/>
      <w:r>
        <w:t>limitations</w:t>
      </w:r>
      <w:r w:rsidR="00772183" w:rsidRPr="008E2ACA">
        <w:t>;</w:t>
      </w:r>
      <w:proofErr w:type="gramEnd"/>
    </w:p>
    <w:p w14:paraId="5D17278F" w14:textId="1D7E8E9F" w:rsidR="00772183" w:rsidRPr="008E2ACA" w:rsidRDefault="008D187A" w:rsidP="00772183">
      <w:pPr>
        <w:pStyle w:val="BodyText"/>
        <w:numPr>
          <w:ilvl w:val="0"/>
          <w:numId w:val="82"/>
        </w:numPr>
        <w:ind w:left="426" w:hanging="426"/>
      </w:pPr>
      <w:r>
        <w:t>o</w:t>
      </w:r>
      <w:r w:rsidR="00772183" w:rsidRPr="008E2ACA">
        <w:t xml:space="preserve">perations in restricted and restricted/busy navigational </w:t>
      </w:r>
      <w:proofErr w:type="gramStart"/>
      <w:r w:rsidR="00772183" w:rsidRPr="008E2ACA">
        <w:t>areas;</w:t>
      </w:r>
      <w:proofErr w:type="gramEnd"/>
    </w:p>
    <w:p w14:paraId="0CE944F8" w14:textId="21B7D7BF" w:rsidR="00772183" w:rsidRPr="008E2ACA" w:rsidRDefault="008D187A" w:rsidP="00772183">
      <w:pPr>
        <w:pStyle w:val="BodyText"/>
        <w:numPr>
          <w:ilvl w:val="0"/>
          <w:numId w:val="82"/>
        </w:numPr>
        <w:ind w:left="426" w:hanging="426"/>
      </w:pPr>
      <w:r>
        <w:t>u</w:t>
      </w:r>
      <w:r w:rsidR="00772183" w:rsidRPr="008E2ACA">
        <w:t>se and handling of emergency equipment/systems.</w:t>
      </w:r>
    </w:p>
    <w:p w14:paraId="4D6F52FC" w14:textId="763F2D73" w:rsidR="003C1EC9" w:rsidRDefault="003C1EC9" w:rsidP="00C072C2">
      <w:pPr>
        <w:pStyle w:val="Heading3"/>
      </w:pPr>
      <w:bookmarkStart w:id="33" w:name="_Toc168907488"/>
      <w:r>
        <w:t>situational awareness</w:t>
      </w:r>
      <w:bookmarkEnd w:id="33"/>
    </w:p>
    <w:p w14:paraId="1339C1F7" w14:textId="47D77F02" w:rsidR="003C1EC9" w:rsidRPr="008E2ACA" w:rsidRDefault="00CF29C0" w:rsidP="003C1EC9">
      <w:pPr>
        <w:pStyle w:val="BodyText"/>
      </w:pPr>
      <w:r>
        <w:t>For the operation of the MASS, a</w:t>
      </w:r>
      <w:r w:rsidR="003C1EC9" w:rsidRPr="008E2ACA">
        <w:t xml:space="preserve"> situational awareness and control system can include the onboard sensors </w:t>
      </w:r>
      <w:r w:rsidR="008D187A">
        <w:t>interaction with</w:t>
      </w:r>
      <w:r w:rsidR="003C1EC9" w:rsidRPr="008E2ACA">
        <w:t xml:space="preserve"> offboard information sources (audio and visual), communications links and control logic that allow the MASS to </w:t>
      </w:r>
      <w:proofErr w:type="gramStart"/>
      <w:r w:rsidR="003C1EC9" w:rsidRPr="008E2ACA">
        <w:t>operate</w:t>
      </w:r>
      <w:proofErr w:type="gramEnd"/>
      <w:r w:rsidR="003C1EC9" w:rsidRPr="008E2ACA">
        <w:t xml:space="preserve"> safely.</w:t>
      </w:r>
      <w:r>
        <w:t xml:space="preserve"> When interacting with MASS, it is important to know the level of autonomy and the approach to contact the MASS vessel operator. </w:t>
      </w:r>
    </w:p>
    <w:p w14:paraId="29D2DE66" w14:textId="72CE1C17" w:rsidR="003C1EC9" w:rsidRPr="008E2ACA" w:rsidRDefault="003C1EC9" w:rsidP="003C1EC9">
      <w:pPr>
        <w:pStyle w:val="BodyText"/>
      </w:pPr>
      <w:r w:rsidRPr="008E2ACA">
        <w:t xml:space="preserve">The goal of Situational Awareness and Control is to ensure that the MASS, and RCC when </w:t>
      </w:r>
      <w:proofErr w:type="gramStart"/>
      <w:r w:rsidRPr="008E2ACA">
        <w:t>appropriate</w:t>
      </w:r>
      <w:proofErr w:type="gramEnd"/>
      <w:r w:rsidRPr="008E2ACA">
        <w:t xml:space="preserve">, have sufficient information, interpretation and control of its position and systems, to enable it to be as safe as a manned counterpart operating in similar circumstances. Any decision making that </w:t>
      </w:r>
      <w:proofErr w:type="gramStart"/>
      <w:r w:rsidRPr="008E2ACA">
        <w:t>impacts</w:t>
      </w:r>
      <w:proofErr w:type="gramEnd"/>
      <w:r w:rsidRPr="008E2ACA">
        <w:t xml:space="preserve"> safety and is performed by the MASS (i.e. independent of a human operator) should have been adequately demonstrated to be commensurate with that which a competent seafarer would correctly perform in the same circumstances.</w:t>
      </w:r>
    </w:p>
    <w:p w14:paraId="0CE4BAAC" w14:textId="77777777" w:rsidR="00C072C2" w:rsidRDefault="008D187A" w:rsidP="003C1EC9">
      <w:pPr>
        <w:pStyle w:val="BodyText"/>
      </w:pPr>
      <w:r>
        <w:lastRenderedPageBreak/>
        <w:t xml:space="preserve">From a port and coastal authority perspective </w:t>
      </w:r>
      <w:r w:rsidR="001740F2">
        <w:t xml:space="preserve">it is important to note that the MASS </w:t>
      </w:r>
      <w:r w:rsidR="003C1EC9" w:rsidRPr="008E2ACA">
        <w:t xml:space="preserve">may </w:t>
      </w:r>
      <w:r w:rsidR="001740F2">
        <w:t>include</w:t>
      </w:r>
      <w:r w:rsidR="003C1EC9" w:rsidRPr="008E2ACA">
        <w:t xml:space="preserve"> command and control over the MASS, </w:t>
      </w:r>
      <w:proofErr w:type="gramStart"/>
      <w:r w:rsidR="003C1EC9" w:rsidRPr="008E2ACA">
        <w:t>in order to</w:t>
      </w:r>
      <w:proofErr w:type="gramEnd"/>
      <w:r w:rsidR="003C1EC9" w:rsidRPr="008E2ACA">
        <w:t xml:space="preserve"> ensure its safe operation.  </w:t>
      </w:r>
      <w:r w:rsidR="006E032B">
        <w:t xml:space="preserve">This has specific implications for </w:t>
      </w:r>
      <w:proofErr w:type="gramStart"/>
      <w:r w:rsidR="006E032B">
        <w:t>VTS, and</w:t>
      </w:r>
      <w:proofErr w:type="gramEnd"/>
      <w:r w:rsidR="006E032B">
        <w:t xml:space="preserve"> is further detailed in the </w:t>
      </w:r>
      <w:commentRangeStart w:id="34"/>
      <w:r w:rsidR="006E032B">
        <w:t xml:space="preserve">IALA Guideline </w:t>
      </w:r>
      <w:r w:rsidR="00C072C2">
        <w:t>#### VTS Interaction with a Mix of Vessels including MASS</w:t>
      </w:r>
      <w:commentRangeEnd w:id="34"/>
      <w:r w:rsidR="00C072C2">
        <w:rPr>
          <w:rStyle w:val="CommentReference"/>
        </w:rPr>
        <w:commentReference w:id="34"/>
      </w:r>
      <w:r w:rsidR="00C072C2">
        <w:t xml:space="preserve">.  </w:t>
      </w:r>
    </w:p>
    <w:p w14:paraId="014E6437" w14:textId="77777777" w:rsidR="003C1EC9" w:rsidRPr="008E2ACA" w:rsidRDefault="003C1EC9" w:rsidP="003C1EC9">
      <w:pPr>
        <w:pStyle w:val="BodyText"/>
      </w:pPr>
      <w:r w:rsidRPr="008E2ACA">
        <w:t xml:space="preserve">External sensors may be fitted to sense and/or measure the environment, surroundings, navigational data, and other platforms and systems, which may include, but not be limited to, the following: </w:t>
      </w:r>
    </w:p>
    <w:p w14:paraId="37674B27" w14:textId="77777777" w:rsidR="003C1EC9" w:rsidRPr="008E2ACA" w:rsidRDefault="003C1EC9" w:rsidP="003C1EC9">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10BAE15A" w14:textId="77777777" w:rsidR="003C1EC9" w:rsidRPr="008E2ACA" w:rsidRDefault="003C1EC9" w:rsidP="003C1EC9">
      <w:pPr>
        <w:pStyle w:val="BodyText"/>
        <w:ind w:left="426"/>
      </w:pPr>
      <w:r w:rsidRPr="008E2ACA">
        <w:t>GNSS and</w:t>
      </w:r>
      <w:proofErr w:type="gramStart"/>
      <w:r w:rsidRPr="008E2ACA">
        <w:t>, in particular, the</w:t>
      </w:r>
      <w:proofErr w:type="gramEnd"/>
      <w:r w:rsidRPr="008E2ACA">
        <w:t xml:space="preserv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w:t>
      </w:r>
      <w:proofErr w:type="gramStart"/>
      <w:r w:rsidRPr="008E2ACA">
        <w:t>spoofing;</w:t>
      </w:r>
      <w:proofErr w:type="gramEnd"/>
      <w:r w:rsidRPr="008E2ACA">
        <w:t xml:space="preserve"> </w:t>
      </w:r>
    </w:p>
    <w:p w14:paraId="6C63F1E4" w14:textId="77777777" w:rsidR="003C1EC9" w:rsidRPr="008E2ACA" w:rsidRDefault="003C1EC9" w:rsidP="003C1EC9">
      <w:pPr>
        <w:pStyle w:val="BodyText"/>
        <w:numPr>
          <w:ilvl w:val="0"/>
          <w:numId w:val="97"/>
        </w:numPr>
        <w:ind w:left="426" w:hanging="426"/>
      </w:pPr>
      <w:r w:rsidRPr="008E2ACA">
        <w:t>Heading (may be considered essential, unless operated at a range of less than 300m from a manned ground control station within Line of Site (LOS) and capable of commanding Emergency Stop</w:t>
      </w:r>
      <w:proofErr w:type="gramStart"/>
      <w:r w:rsidRPr="008E2ACA">
        <w:t>);</w:t>
      </w:r>
      <w:proofErr w:type="gramEnd"/>
      <w:r w:rsidRPr="008E2ACA">
        <w:t xml:space="preserve"> </w:t>
      </w:r>
    </w:p>
    <w:p w14:paraId="51439A82" w14:textId="77777777" w:rsidR="003C1EC9" w:rsidRPr="008E2ACA" w:rsidRDefault="003C1EC9" w:rsidP="003C1EC9">
      <w:pPr>
        <w:pStyle w:val="BodyText"/>
        <w:numPr>
          <w:ilvl w:val="0"/>
          <w:numId w:val="97"/>
        </w:numPr>
        <w:ind w:left="426" w:hanging="426"/>
      </w:pPr>
      <w:r w:rsidRPr="008E2ACA">
        <w:t>Sea state (may be measured using pitch and roll sensors</w:t>
      </w:r>
      <w:proofErr w:type="gramStart"/>
      <w:r w:rsidRPr="008E2ACA">
        <w:t>);</w:t>
      </w:r>
      <w:proofErr w:type="gramEnd"/>
      <w:r w:rsidRPr="008E2ACA">
        <w:t xml:space="preserve"> </w:t>
      </w:r>
    </w:p>
    <w:p w14:paraId="298B4F9C" w14:textId="77777777" w:rsidR="003C1EC9" w:rsidRPr="008E2ACA" w:rsidRDefault="003C1EC9" w:rsidP="003C1EC9">
      <w:pPr>
        <w:pStyle w:val="BodyText"/>
        <w:numPr>
          <w:ilvl w:val="0"/>
          <w:numId w:val="97"/>
        </w:numPr>
        <w:ind w:left="426" w:hanging="426"/>
      </w:pPr>
      <w:r w:rsidRPr="008E2ACA">
        <w:t xml:space="preserve">Wind speed and </w:t>
      </w:r>
      <w:proofErr w:type="gramStart"/>
      <w:r w:rsidRPr="008E2ACA">
        <w:t>direction;</w:t>
      </w:r>
      <w:proofErr w:type="gramEnd"/>
      <w:r w:rsidRPr="008E2ACA">
        <w:t xml:space="preserve"> </w:t>
      </w:r>
    </w:p>
    <w:p w14:paraId="6079DA1A" w14:textId="77777777" w:rsidR="003C1EC9" w:rsidRPr="008E2ACA" w:rsidRDefault="003C1EC9" w:rsidP="003C1EC9">
      <w:pPr>
        <w:pStyle w:val="BodyText"/>
        <w:numPr>
          <w:ilvl w:val="0"/>
          <w:numId w:val="97"/>
        </w:numPr>
        <w:ind w:left="426" w:hanging="426"/>
      </w:pPr>
      <w:r w:rsidRPr="008E2ACA">
        <w:t xml:space="preserve">Depth below </w:t>
      </w:r>
      <w:proofErr w:type="gramStart"/>
      <w:r w:rsidRPr="008E2ACA">
        <w:t>keel;</w:t>
      </w:r>
      <w:proofErr w:type="gramEnd"/>
      <w:r w:rsidRPr="008E2ACA">
        <w:t xml:space="preserve"> </w:t>
      </w:r>
    </w:p>
    <w:p w14:paraId="3DB10DC2" w14:textId="77777777" w:rsidR="003C1EC9" w:rsidRPr="008E2ACA" w:rsidRDefault="003C1EC9" w:rsidP="003C1EC9">
      <w:pPr>
        <w:pStyle w:val="BodyText"/>
        <w:numPr>
          <w:ilvl w:val="0"/>
          <w:numId w:val="97"/>
        </w:numPr>
        <w:ind w:left="426" w:hanging="426"/>
      </w:pPr>
      <w:r w:rsidRPr="008E2ACA">
        <w:t xml:space="preserve">Radar targets, and automatic target </w:t>
      </w:r>
      <w:proofErr w:type="gramStart"/>
      <w:r w:rsidRPr="008E2ACA">
        <w:t>tracking;</w:t>
      </w:r>
      <w:proofErr w:type="gramEnd"/>
      <w:r w:rsidRPr="008E2ACA">
        <w:t xml:space="preserve"> </w:t>
      </w:r>
    </w:p>
    <w:p w14:paraId="4C699E0C" w14:textId="77777777" w:rsidR="003C1EC9" w:rsidRPr="008E2ACA" w:rsidRDefault="003C1EC9" w:rsidP="003C1EC9">
      <w:pPr>
        <w:pStyle w:val="BodyText"/>
        <w:numPr>
          <w:ilvl w:val="0"/>
          <w:numId w:val="97"/>
        </w:numPr>
        <w:ind w:left="426" w:hanging="426"/>
      </w:pPr>
      <w:r w:rsidRPr="008E2ACA">
        <w:t xml:space="preserve">Sound </w:t>
      </w:r>
      <w:proofErr w:type="gramStart"/>
      <w:r w:rsidRPr="008E2ACA">
        <w:t>signals;</w:t>
      </w:r>
      <w:proofErr w:type="gramEnd"/>
      <w:r w:rsidRPr="008E2ACA">
        <w:t xml:space="preserve"> </w:t>
      </w:r>
    </w:p>
    <w:p w14:paraId="0AE112A5" w14:textId="77777777" w:rsidR="003C1EC9" w:rsidRPr="008E2ACA" w:rsidRDefault="003C1EC9" w:rsidP="003C1EC9">
      <w:pPr>
        <w:pStyle w:val="BodyText"/>
        <w:numPr>
          <w:ilvl w:val="0"/>
          <w:numId w:val="97"/>
        </w:numPr>
        <w:ind w:left="426" w:hanging="426"/>
      </w:pPr>
      <w:r w:rsidRPr="008E2ACA">
        <w:t xml:space="preserve">Visual signals, such as shapes, carried by other vessels or navigational </w:t>
      </w:r>
      <w:proofErr w:type="gramStart"/>
      <w:r w:rsidRPr="008E2ACA">
        <w:t>marks;</w:t>
      </w:r>
      <w:proofErr w:type="gramEnd"/>
      <w:r w:rsidRPr="008E2ACA">
        <w:t xml:space="preserve"> </w:t>
      </w:r>
    </w:p>
    <w:p w14:paraId="77950713" w14:textId="77777777" w:rsidR="003C1EC9" w:rsidRPr="008E2ACA" w:rsidRDefault="003C1EC9" w:rsidP="003C1EC9">
      <w:pPr>
        <w:pStyle w:val="BodyText"/>
        <w:numPr>
          <w:ilvl w:val="0"/>
          <w:numId w:val="97"/>
        </w:numPr>
        <w:ind w:left="426" w:hanging="426"/>
      </w:pPr>
      <w:r w:rsidRPr="008E2ACA">
        <w:t xml:space="preserve">VHF capability to receive and transmit </w:t>
      </w:r>
      <w:proofErr w:type="gramStart"/>
      <w:r w:rsidRPr="008E2ACA">
        <w:t>messages;</w:t>
      </w:r>
      <w:proofErr w:type="gramEnd"/>
      <w:r w:rsidRPr="008E2ACA">
        <w:t xml:space="preserve"> </w:t>
      </w:r>
    </w:p>
    <w:p w14:paraId="2B3D5A84" w14:textId="77777777" w:rsidR="003C1EC9" w:rsidRPr="008E2ACA" w:rsidRDefault="003C1EC9" w:rsidP="003C1EC9">
      <w:pPr>
        <w:pStyle w:val="BodyText"/>
        <w:numPr>
          <w:ilvl w:val="0"/>
          <w:numId w:val="97"/>
        </w:numPr>
        <w:ind w:left="426" w:hanging="426"/>
      </w:pPr>
      <w:r w:rsidRPr="008E2ACA">
        <w:t xml:space="preserve">Relatively small floating objects that may reasonably be expected to be found </w:t>
      </w:r>
      <w:proofErr w:type="gramStart"/>
      <w:r w:rsidRPr="008E2ACA">
        <w:t>in the area of</w:t>
      </w:r>
      <w:proofErr w:type="gramEnd"/>
      <w:r w:rsidRPr="008E2ACA">
        <w:t xml:space="preserve"> operation.</w:t>
      </w:r>
    </w:p>
    <w:p w14:paraId="6BC6421B" w14:textId="77777777" w:rsidR="003C1EC9" w:rsidRPr="008E2ACA" w:rsidRDefault="003C1EC9" w:rsidP="003C1EC9">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w:t>
      </w:r>
      <w:proofErr w:type="gramStart"/>
      <w:r w:rsidRPr="008E2ACA">
        <w:rPr>
          <w:rFonts w:cstheme="minorHAnsi"/>
          <w:color w:val="000000" w:themeColor="text1"/>
        </w:rPr>
        <w:t>required</w:t>
      </w:r>
      <w:proofErr w:type="gramEnd"/>
      <w:r w:rsidRPr="008E2ACA">
        <w:rPr>
          <w:rFonts w:cstheme="minorHAnsi"/>
          <w:color w:val="000000" w:themeColor="text1"/>
        </w:rPr>
        <w:t xml:space="preserve">, subject to their limitations, including: </w:t>
      </w:r>
    </w:p>
    <w:p w14:paraId="2FE302F1" w14:textId="77777777" w:rsidR="003C1EC9" w:rsidRPr="008E2ACA" w:rsidRDefault="003C1EC9" w:rsidP="003C1EC9">
      <w:pPr>
        <w:pStyle w:val="BodyText"/>
        <w:numPr>
          <w:ilvl w:val="0"/>
          <w:numId w:val="97"/>
        </w:numPr>
        <w:ind w:left="426" w:hanging="426"/>
      </w:pPr>
      <w:r w:rsidRPr="008E2ACA">
        <w:t xml:space="preserve">AIS data </w:t>
      </w:r>
    </w:p>
    <w:p w14:paraId="32F49837" w14:textId="77777777" w:rsidR="003C1EC9" w:rsidRPr="008E2ACA" w:rsidRDefault="003C1EC9" w:rsidP="003C1EC9">
      <w:pPr>
        <w:pStyle w:val="BodyText"/>
        <w:numPr>
          <w:ilvl w:val="0"/>
          <w:numId w:val="97"/>
        </w:numPr>
        <w:ind w:left="426" w:hanging="426"/>
      </w:pPr>
      <w:r w:rsidRPr="008E2ACA">
        <w:t xml:space="preserve">Weather forecast data </w:t>
      </w:r>
    </w:p>
    <w:p w14:paraId="6C804673" w14:textId="77777777" w:rsidR="003C1EC9" w:rsidRPr="008E2ACA" w:rsidRDefault="003C1EC9" w:rsidP="003C1EC9">
      <w:pPr>
        <w:pStyle w:val="BodyText"/>
        <w:numPr>
          <w:ilvl w:val="0"/>
          <w:numId w:val="97"/>
        </w:numPr>
        <w:ind w:left="426" w:hanging="426"/>
      </w:pPr>
      <w:r w:rsidRPr="008E2ACA">
        <w:t xml:space="preserve">Tidal almanac data. </w:t>
      </w:r>
    </w:p>
    <w:p w14:paraId="101BAD21" w14:textId="77777777" w:rsidR="003C1EC9" w:rsidRPr="008E2ACA" w:rsidRDefault="003C1EC9" w:rsidP="003C1EC9">
      <w:pPr>
        <w:pStyle w:val="BodyText"/>
        <w:numPr>
          <w:ilvl w:val="0"/>
          <w:numId w:val="97"/>
        </w:numPr>
        <w:ind w:left="426" w:hanging="426"/>
      </w:pPr>
      <w:r w:rsidRPr="008E2ACA">
        <w:t xml:space="preserve">ENCs </w:t>
      </w:r>
    </w:p>
    <w:p w14:paraId="10CD8E80" w14:textId="77777777" w:rsidR="003C1EC9" w:rsidRPr="008E2ACA" w:rsidRDefault="003C1EC9" w:rsidP="003C1EC9">
      <w:pPr>
        <w:pStyle w:val="BodyText"/>
        <w:numPr>
          <w:ilvl w:val="0"/>
          <w:numId w:val="97"/>
        </w:numPr>
        <w:ind w:left="426" w:hanging="426"/>
      </w:pPr>
      <w:r w:rsidRPr="008E2ACA">
        <w:t xml:space="preserve">High resolution bathymetry </w:t>
      </w:r>
    </w:p>
    <w:p w14:paraId="38E0913A" w14:textId="77777777" w:rsidR="003C1EC9" w:rsidRPr="008E2ACA" w:rsidRDefault="003C1EC9" w:rsidP="003C1EC9">
      <w:pPr>
        <w:pStyle w:val="BodyText"/>
        <w:numPr>
          <w:ilvl w:val="0"/>
          <w:numId w:val="97"/>
        </w:numPr>
        <w:ind w:left="426" w:hanging="426"/>
      </w:pPr>
      <w:r w:rsidRPr="008E2ACA">
        <w:t xml:space="preserve">Environmental Protected Areas </w:t>
      </w:r>
    </w:p>
    <w:p w14:paraId="1A3037E9" w14:textId="77777777" w:rsidR="003C1EC9" w:rsidRPr="008E2ACA" w:rsidRDefault="003C1EC9" w:rsidP="003C1EC9">
      <w:pPr>
        <w:pStyle w:val="BodyText"/>
        <w:numPr>
          <w:ilvl w:val="0"/>
          <w:numId w:val="97"/>
        </w:numPr>
        <w:ind w:left="426" w:hanging="426"/>
      </w:pPr>
      <w:r w:rsidRPr="008E2ACA">
        <w:t xml:space="preserve">Wrecks </w:t>
      </w:r>
    </w:p>
    <w:p w14:paraId="46DDB751" w14:textId="77777777" w:rsidR="003C1EC9" w:rsidRPr="008E2ACA" w:rsidRDefault="003C1EC9" w:rsidP="003C1EC9">
      <w:pPr>
        <w:pStyle w:val="BodyText"/>
        <w:numPr>
          <w:ilvl w:val="0"/>
          <w:numId w:val="97"/>
        </w:numPr>
        <w:ind w:left="426" w:hanging="426"/>
      </w:pPr>
      <w:r w:rsidRPr="008E2ACA">
        <w:t xml:space="preserve">Cables </w:t>
      </w:r>
    </w:p>
    <w:p w14:paraId="42CE77D1" w14:textId="77777777" w:rsidR="003C1EC9" w:rsidRPr="008E2ACA" w:rsidRDefault="003C1EC9" w:rsidP="003C1EC9">
      <w:pPr>
        <w:pStyle w:val="BodyText"/>
        <w:numPr>
          <w:ilvl w:val="0"/>
          <w:numId w:val="97"/>
        </w:numPr>
        <w:ind w:left="426" w:hanging="426"/>
      </w:pPr>
      <w:r w:rsidRPr="008E2ACA">
        <w:t xml:space="preserve">Anchorage areas </w:t>
      </w:r>
    </w:p>
    <w:p w14:paraId="5D624457" w14:textId="2CC772AF" w:rsidR="003C1EC9" w:rsidRPr="00C072C2" w:rsidRDefault="00EA4041" w:rsidP="00C072C2">
      <w:pPr>
        <w:pStyle w:val="Heading3"/>
      </w:pPr>
      <w:bookmarkStart w:id="35" w:name="_Toc168907489"/>
      <w:r w:rsidRPr="00C072C2">
        <w:t>Data interpretation</w:t>
      </w:r>
      <w:bookmarkEnd w:id="35"/>
    </w:p>
    <w:p w14:paraId="0602BCF1" w14:textId="2657332D" w:rsidR="00EA4041" w:rsidRPr="003E7190" w:rsidRDefault="00C072C2" w:rsidP="00EA4041">
      <w:pPr>
        <w:pStyle w:val="BodyText"/>
        <w:rPr>
          <w:rFonts w:cstheme="minorHAnsi"/>
        </w:rPr>
      </w:pPr>
      <w:commentRangeStart w:id="36"/>
      <w:r>
        <w:t>From an operational perspective</w:t>
      </w:r>
      <w:commentRangeEnd w:id="36"/>
      <w:r>
        <w:rPr>
          <w:rStyle w:val="CommentReference"/>
        </w:rPr>
        <w:commentReference w:id="36"/>
      </w:r>
      <w:r>
        <w:t xml:space="preserve">, it if important to note that the </w:t>
      </w:r>
      <w:r w:rsidR="00EA4041" w:rsidRPr="003E7190">
        <w:rPr>
          <w:rFonts w:cstheme="minorHAnsi"/>
        </w:rPr>
        <w:t xml:space="preserve">MASS should have at least one of the following: </w:t>
      </w:r>
    </w:p>
    <w:p w14:paraId="32171682" w14:textId="77777777" w:rsidR="00EA4041" w:rsidRPr="003E7190" w:rsidRDefault="00EA4041" w:rsidP="00EA4041">
      <w:pPr>
        <w:pStyle w:val="BodyText"/>
        <w:numPr>
          <w:ilvl w:val="0"/>
          <w:numId w:val="86"/>
        </w:numPr>
        <w:ind w:left="426" w:hanging="426"/>
        <w:rPr>
          <w:rStyle w:val="BodyTextChar"/>
          <w:rFonts w:cstheme="minorHAnsi"/>
          <w:lang w:eastAsia="en-GB"/>
        </w:rPr>
      </w:pPr>
      <w:r w:rsidRPr="003E7190">
        <w:rPr>
          <w:rStyle w:val="BodyTextChar"/>
          <w:rFonts w:cstheme="minorHAnsi"/>
          <w:lang w:eastAsia="en-GB"/>
        </w:rPr>
        <w:t xml:space="preserve">The ability to interpret sensor data on board in a timely manner with regard to its impact on MASS safety and performance and to execute its responsibilities in accordance with COLREG and international </w:t>
      </w:r>
      <w:proofErr w:type="gramStart"/>
      <w:r w:rsidRPr="003E7190">
        <w:rPr>
          <w:rStyle w:val="BodyTextChar"/>
          <w:rFonts w:cstheme="minorHAnsi"/>
          <w:lang w:eastAsia="en-GB"/>
        </w:rPr>
        <w:t>law;</w:t>
      </w:r>
      <w:proofErr w:type="gramEnd"/>
      <w:r w:rsidRPr="003E7190">
        <w:rPr>
          <w:rStyle w:val="BodyTextChar"/>
          <w:rFonts w:cstheme="minorHAnsi"/>
          <w:lang w:eastAsia="en-GB"/>
        </w:rPr>
        <w:t xml:space="preserve"> </w:t>
      </w:r>
    </w:p>
    <w:p w14:paraId="3AC75278" w14:textId="77777777" w:rsidR="00EA4041" w:rsidRPr="003E7190" w:rsidRDefault="00EA4041" w:rsidP="00EA4041">
      <w:pPr>
        <w:pStyle w:val="BodyText"/>
        <w:numPr>
          <w:ilvl w:val="0"/>
          <w:numId w:val="86"/>
        </w:numPr>
        <w:ind w:left="426" w:hanging="426"/>
        <w:rPr>
          <w:rFonts w:cstheme="minorHAnsi"/>
        </w:rPr>
      </w:pPr>
      <w:r w:rsidRPr="003E7190">
        <w:rPr>
          <w:rStyle w:val="BodyTextChar"/>
          <w:rFonts w:cstheme="minorHAnsi"/>
        </w:rPr>
        <w:lastRenderedPageBreak/>
        <w:t xml:space="preserve">The ability to </w:t>
      </w:r>
      <w:proofErr w:type="gramStart"/>
      <w:r w:rsidRPr="003E7190">
        <w:rPr>
          <w:rStyle w:val="BodyTextChar"/>
          <w:rFonts w:cstheme="minorHAnsi"/>
        </w:rPr>
        <w:t>transmit</w:t>
      </w:r>
      <w:proofErr w:type="gramEnd"/>
      <w:r w:rsidRPr="003E7190">
        <w:rPr>
          <w:rStyle w:val="BodyTextChar"/>
          <w:rFonts w:cstheme="minorHAnsi"/>
        </w:rPr>
        <w:t xml:space="preserve">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0BB385E3" w14:textId="77777777" w:rsidR="00EA4041" w:rsidRPr="008E2ACA" w:rsidRDefault="00EA4041" w:rsidP="00EA4041">
      <w:pPr>
        <w:pStyle w:val="BodyText"/>
      </w:pPr>
      <w:r w:rsidRPr="008E2ACA">
        <w:t xml:space="preserve">Sufficient data from the sensors (internal and/or external) </w:t>
      </w:r>
      <w:r>
        <w:t>should</w:t>
      </w:r>
      <w:r w:rsidRPr="008E2ACA">
        <w:t xml:space="preserve"> be made available </w:t>
      </w:r>
      <w:proofErr w:type="gramStart"/>
      <w:r w:rsidRPr="008E2ACA">
        <w:t>in a timely manner</w:t>
      </w:r>
      <w:proofErr w:type="gramEnd"/>
      <w:r w:rsidRPr="008E2ACA">
        <w:t xml:space="preserve"> to a System which is capable of exerting control over the MASS, bringing it to a safe haven or away from a danger area when deemed necessary.  The System, in this context, must include at least one of: </w:t>
      </w:r>
    </w:p>
    <w:p w14:paraId="0124031A" w14:textId="77777777" w:rsidR="00EA4041" w:rsidRPr="008E2ACA" w:rsidRDefault="00EA4041" w:rsidP="00EA4041">
      <w:pPr>
        <w:pStyle w:val="BodyText"/>
        <w:numPr>
          <w:ilvl w:val="0"/>
          <w:numId w:val="87"/>
        </w:numPr>
        <w:ind w:left="426" w:hanging="426"/>
      </w:pPr>
      <w:r w:rsidRPr="008E2ACA">
        <w:t xml:space="preserve">A human operator working in an </w:t>
      </w:r>
      <w:proofErr w:type="gramStart"/>
      <w:r w:rsidRPr="008E2ACA">
        <w:t>RCC;</w:t>
      </w:r>
      <w:proofErr w:type="gramEnd"/>
      <w:r w:rsidRPr="008E2ACA">
        <w:t xml:space="preserve"> </w:t>
      </w:r>
    </w:p>
    <w:p w14:paraId="5D97A14F" w14:textId="77777777" w:rsidR="00EA4041" w:rsidRPr="008E2ACA" w:rsidRDefault="00EA4041" w:rsidP="00EA4041">
      <w:pPr>
        <w:pStyle w:val="BodyText"/>
        <w:numPr>
          <w:ilvl w:val="0"/>
          <w:numId w:val="87"/>
        </w:numPr>
        <w:ind w:left="426" w:hanging="426"/>
      </w:pPr>
      <w:r w:rsidRPr="008E2ACA">
        <w:t xml:space="preserve">An on-board or remote automatic </w:t>
      </w:r>
      <w:proofErr w:type="gramStart"/>
      <w:r w:rsidRPr="008E2ACA">
        <w:t>system;</w:t>
      </w:r>
      <w:proofErr w:type="gramEnd"/>
      <w:r w:rsidRPr="008E2ACA">
        <w:t xml:space="preserve"> </w:t>
      </w:r>
    </w:p>
    <w:p w14:paraId="1D143BA1" w14:textId="77777777" w:rsidR="00EA4041" w:rsidRPr="008E2ACA" w:rsidRDefault="00EA4041" w:rsidP="00EA4041">
      <w:pPr>
        <w:pStyle w:val="BodyText"/>
        <w:numPr>
          <w:ilvl w:val="0"/>
          <w:numId w:val="87"/>
        </w:numPr>
        <w:ind w:left="426" w:hanging="426"/>
      </w:pPr>
      <w:r w:rsidRPr="008E2ACA">
        <w:t xml:space="preserve">A distributed system </w:t>
      </w:r>
      <w:proofErr w:type="gramStart"/>
      <w:r w:rsidRPr="008E2ACA">
        <w:t>comprising</w:t>
      </w:r>
      <w:proofErr w:type="gramEnd"/>
      <w:r w:rsidRPr="008E2ACA">
        <w:t xml:space="preserve"> on-board and off-board elements, which may or may not include a human operator or supervisor, with appropriate communication links between them. </w:t>
      </w:r>
    </w:p>
    <w:p w14:paraId="2C404BF5" w14:textId="77777777" w:rsidR="00EA4041" w:rsidRPr="008E2ACA" w:rsidRDefault="00EA4041" w:rsidP="00EA4041">
      <w:pPr>
        <w:pStyle w:val="BodyText"/>
      </w:pPr>
      <w:proofErr w:type="gramStart"/>
      <w:r w:rsidRPr="008E2ACA">
        <w:t>In order to</w:t>
      </w:r>
      <w:proofErr w:type="gramEnd"/>
      <w:r w:rsidRPr="008E2ACA">
        <w:t xml:space="preserve"> interpret sensor data in regard to its impact on MASS performance, the System </w:t>
      </w:r>
      <w:r>
        <w:t>should</w:t>
      </w:r>
      <w:r w:rsidRPr="008E2ACA">
        <w:t xml:space="preserve"> be capable of determining or forecasting, by means of algorithms or data, as necessary to ensure safe operation: </w:t>
      </w:r>
    </w:p>
    <w:p w14:paraId="39AEBFE2" w14:textId="77777777" w:rsidR="00EA4041" w:rsidRPr="008E2ACA" w:rsidRDefault="00EA4041" w:rsidP="00EA4041">
      <w:pPr>
        <w:pStyle w:val="BodyText"/>
        <w:numPr>
          <w:ilvl w:val="0"/>
          <w:numId w:val="88"/>
        </w:numPr>
        <w:ind w:left="426" w:hanging="426"/>
      </w:pPr>
      <w:r w:rsidRPr="008E2ACA">
        <w:t xml:space="preserve">Safe operating limits for sensor data where </w:t>
      </w:r>
      <w:proofErr w:type="gramStart"/>
      <w:r w:rsidRPr="008E2ACA">
        <w:t>applicable;</w:t>
      </w:r>
      <w:proofErr w:type="gramEnd"/>
      <w:r w:rsidRPr="008E2ACA">
        <w:t xml:space="preserve"> </w:t>
      </w:r>
    </w:p>
    <w:p w14:paraId="00041EB1" w14:textId="77777777" w:rsidR="00EA4041" w:rsidRPr="008E2ACA" w:rsidRDefault="00EA4041" w:rsidP="00EA4041">
      <w:pPr>
        <w:pStyle w:val="BodyText"/>
        <w:numPr>
          <w:ilvl w:val="0"/>
          <w:numId w:val="88"/>
        </w:numPr>
        <w:ind w:left="426" w:hanging="426"/>
      </w:pPr>
      <w:r w:rsidRPr="008E2ACA">
        <w:t xml:space="preserve">Permitted geographic area(s) and time window(s) for MASS </w:t>
      </w:r>
      <w:proofErr w:type="gramStart"/>
      <w:r w:rsidRPr="008E2ACA">
        <w:t>operation;</w:t>
      </w:r>
      <w:proofErr w:type="gramEnd"/>
      <w:r w:rsidRPr="008E2ACA">
        <w:t xml:space="preserve"> </w:t>
      </w:r>
    </w:p>
    <w:p w14:paraId="391A1AC2" w14:textId="77777777" w:rsidR="00EA4041" w:rsidRPr="008E2ACA" w:rsidRDefault="00EA4041" w:rsidP="00EA4041">
      <w:pPr>
        <w:pStyle w:val="BodyText"/>
        <w:numPr>
          <w:ilvl w:val="0"/>
          <w:numId w:val="88"/>
        </w:numPr>
        <w:ind w:left="426" w:hanging="426"/>
      </w:pPr>
      <w:r w:rsidRPr="008E2ACA">
        <w:t xml:space="preserve">Expected water depth in relation to geographic position and </w:t>
      </w:r>
      <w:proofErr w:type="gramStart"/>
      <w:r w:rsidRPr="008E2ACA">
        <w:t>time;</w:t>
      </w:r>
      <w:proofErr w:type="gramEnd"/>
      <w:r w:rsidRPr="008E2ACA">
        <w:t xml:space="preserve"> </w:t>
      </w:r>
    </w:p>
    <w:p w14:paraId="39814FA2" w14:textId="77777777" w:rsidR="00EA4041" w:rsidRPr="008E2ACA" w:rsidRDefault="00EA4041" w:rsidP="00EA4041">
      <w:pPr>
        <w:pStyle w:val="BodyText"/>
        <w:numPr>
          <w:ilvl w:val="0"/>
          <w:numId w:val="88"/>
        </w:numPr>
        <w:ind w:left="426" w:hanging="426"/>
      </w:pPr>
      <w:r w:rsidRPr="008E2ACA">
        <w:t xml:space="preserve">Expected water current or tidal stream speed and direction in relation to geographic position and time. </w:t>
      </w:r>
    </w:p>
    <w:p w14:paraId="30D8C24F" w14:textId="77777777" w:rsidR="00EA4041" w:rsidRPr="008E2ACA" w:rsidRDefault="00EA4041" w:rsidP="00EA4041">
      <w:pPr>
        <w:pStyle w:val="BodyText"/>
      </w:pPr>
      <w:r w:rsidRPr="008E2ACA">
        <w:t xml:space="preserve">Where applicable and </w:t>
      </w:r>
      <w:proofErr w:type="gramStart"/>
      <w:r w:rsidRPr="008E2ACA">
        <w:t>deemed</w:t>
      </w:r>
      <w:proofErr w:type="gramEnd"/>
      <w:r w:rsidRPr="008E2ACA">
        <w:t xml:space="preserve"> necessary the MASS is to be capable of de-conflicting the data presented by different sources (e.g. navigational data and sensor data). </w:t>
      </w:r>
    </w:p>
    <w:p w14:paraId="06A31CFB" w14:textId="77777777" w:rsidR="00EA4041" w:rsidRPr="008E2ACA" w:rsidRDefault="00EA4041" w:rsidP="00EA4041">
      <w:pPr>
        <w:pStyle w:val="BodyText"/>
      </w:pPr>
      <w:r w:rsidRPr="008E2ACA">
        <w:t xml:space="preserve">The System </w:t>
      </w:r>
      <w:r>
        <w:t>should</w:t>
      </w:r>
      <w:r w:rsidRPr="008E2ACA">
        <w:t xml:space="preserve"> be capable of taking operational decisions </w:t>
      </w:r>
      <w:proofErr w:type="gramStart"/>
      <w:r w:rsidRPr="008E2ACA">
        <w:t>in accordance with</w:t>
      </w:r>
      <w:proofErr w:type="gramEnd"/>
      <w:r w:rsidRPr="008E2ACA">
        <w:t xml:space="preserve"> the sensor data interpretation, in order to maintain the safety and integrity of the MASS, surrounding objects and personnel, and to pursue its mission subject to those safety considerations. </w:t>
      </w:r>
    </w:p>
    <w:p w14:paraId="54265B41" w14:textId="77777777" w:rsidR="00425189" w:rsidRDefault="00425189" w:rsidP="00425189">
      <w:pPr>
        <w:pStyle w:val="Heading1"/>
      </w:pPr>
      <w:bookmarkStart w:id="37" w:name="_Toc168907490"/>
      <w:r w:rsidRPr="00425189">
        <w:t>MASS OPERATIONS</w:t>
      </w:r>
      <w:bookmarkEnd w:id="37"/>
    </w:p>
    <w:p w14:paraId="36FC3C19" w14:textId="77777777" w:rsidR="00425189" w:rsidRDefault="00425189" w:rsidP="00425189">
      <w:pPr>
        <w:pStyle w:val="Heading1separationline"/>
      </w:pPr>
    </w:p>
    <w:p w14:paraId="18FAFFE4" w14:textId="389B8D4A" w:rsidR="00425189" w:rsidRDefault="005A5F74" w:rsidP="00425189">
      <w:pPr>
        <w:pStyle w:val="BodyText"/>
      </w:pPr>
      <w:commentRangeStart w:id="38"/>
      <w:r>
        <w:t>The Ecosystem – refers to Section 2 of the draft IMO MASS Code</w:t>
      </w:r>
    </w:p>
    <w:p w14:paraId="5281834C" w14:textId="6B99F39C" w:rsidR="005A5F74" w:rsidRDefault="005A5F74" w:rsidP="00425189">
      <w:pPr>
        <w:pStyle w:val="BodyText"/>
      </w:pPr>
      <w:r>
        <w:t>Implications / what has changed within a MASS ecosystem</w:t>
      </w:r>
      <w:commentRangeEnd w:id="38"/>
      <w:r w:rsidR="00CF29C0">
        <w:rPr>
          <w:rStyle w:val="CommentReference"/>
        </w:rPr>
        <w:commentReference w:id="38"/>
      </w:r>
    </w:p>
    <w:p w14:paraId="0666AED3" w14:textId="77777777" w:rsidR="00425189" w:rsidRDefault="00425189" w:rsidP="00425189">
      <w:pPr>
        <w:pStyle w:val="BodyText"/>
      </w:pPr>
    </w:p>
    <w:p w14:paraId="62BB595A" w14:textId="77777777" w:rsidR="00425189" w:rsidRDefault="00425189" w:rsidP="00425189">
      <w:pPr>
        <w:pStyle w:val="Heading2"/>
      </w:pPr>
      <w:bookmarkStart w:id="39" w:name="_Toc168907491"/>
      <w:r>
        <w:t>Navigation</w:t>
      </w:r>
      <w:bookmarkEnd w:id="39"/>
    </w:p>
    <w:p w14:paraId="1A71AB54" w14:textId="77777777" w:rsidR="00425189" w:rsidRDefault="00425189" w:rsidP="00425189">
      <w:pPr>
        <w:pStyle w:val="Heading2separationline"/>
      </w:pPr>
    </w:p>
    <w:p w14:paraId="5A7B69B1" w14:textId="2C000723" w:rsidR="008C5DFB" w:rsidRPr="008E2ACA" w:rsidRDefault="008C5DFB" w:rsidP="008C5DFB">
      <w:pPr>
        <w:pStyle w:val="BodyText"/>
      </w:pPr>
      <w:r w:rsidRPr="008E2ACA">
        <w:t xml:space="preserve">The navigation system </w:t>
      </w:r>
      <w:r>
        <w:t>should</w:t>
      </w:r>
      <w:r w:rsidRPr="008E2ACA">
        <w:t xml:space="preserve"> be designed with a level of integrity sufficient to enable the UMS to be </w:t>
      </w:r>
      <w:proofErr w:type="gramStart"/>
      <w:r w:rsidRPr="008E2ACA">
        <w:t>operated</w:t>
      </w:r>
      <w:proofErr w:type="gramEnd"/>
      <w:r w:rsidRPr="008E2ACA">
        <w:t xml:space="preserve"> and maintained safely as and when required within its design or imposed limitations in all Reasonably Foreseeable Operating Conditions.</w:t>
      </w:r>
      <w:r>
        <w:t xml:space="preserve"> MASS will rely on shore site support (new types of </w:t>
      </w:r>
      <w:proofErr w:type="spellStart"/>
      <w:r>
        <w:t>AtoN</w:t>
      </w:r>
      <w:proofErr w:type="spellEnd"/>
      <w:r>
        <w:t xml:space="preserve">, shore control station, traffic management additional VTS functionality) which must </w:t>
      </w:r>
      <w:proofErr w:type="gramStart"/>
      <w:r>
        <w:t>been</w:t>
      </w:r>
      <w:proofErr w:type="gramEnd"/>
      <w:r>
        <w:t xml:space="preserve"> taken into consideration.</w:t>
      </w:r>
      <w:r w:rsidR="00C072C2">
        <w:t xml:space="preserve"> Further details are provided in </w:t>
      </w:r>
      <w:commentRangeStart w:id="40"/>
      <w:r w:rsidR="00C072C2">
        <w:t>IALA G###</w:t>
      </w:r>
      <w:proofErr w:type="gramStart"/>
      <w:r w:rsidR="00C072C2">
        <w:t>#.#</w:t>
      </w:r>
      <w:proofErr w:type="gramEnd"/>
      <w:r w:rsidR="00C072C2">
        <w:t xml:space="preserve"> Guidelines on the provision of </w:t>
      </w:r>
      <w:proofErr w:type="spellStart"/>
      <w:r w:rsidR="00C072C2">
        <w:t>AtoN</w:t>
      </w:r>
      <w:proofErr w:type="spellEnd"/>
      <w:r w:rsidR="00C072C2">
        <w:t xml:space="preserve"> to support a MASS environment</w:t>
      </w:r>
      <w:commentRangeEnd w:id="40"/>
      <w:r w:rsidR="00C072C2">
        <w:rPr>
          <w:rStyle w:val="CommentReference"/>
        </w:rPr>
        <w:commentReference w:id="40"/>
      </w:r>
      <w:r w:rsidR="00C072C2">
        <w:t xml:space="preserve">. </w:t>
      </w:r>
    </w:p>
    <w:p w14:paraId="1016625C" w14:textId="77777777" w:rsidR="006854A8" w:rsidRDefault="006854A8" w:rsidP="00425189">
      <w:pPr>
        <w:pStyle w:val="BodyText"/>
      </w:pPr>
    </w:p>
    <w:p w14:paraId="50CB4143" w14:textId="77777777" w:rsidR="00A915D9" w:rsidRPr="008E2ACA" w:rsidRDefault="00A915D9" w:rsidP="00A915D9">
      <w:pPr>
        <w:pStyle w:val="Heading3"/>
        <w:keepNext w:val="0"/>
        <w:keepLines w:val="0"/>
        <w:numPr>
          <w:ilvl w:val="2"/>
          <w:numId w:val="11"/>
        </w:numPr>
        <w:ind w:left="993" w:hanging="993"/>
      </w:pPr>
      <w:bookmarkStart w:id="41" w:name="_Toc98334472"/>
      <w:bookmarkStart w:id="42" w:name="_Toc111186851"/>
      <w:bookmarkStart w:id="43" w:name="_Toc168907492"/>
      <w:r w:rsidRPr="008E2ACA">
        <w:t>Functional objectives</w:t>
      </w:r>
      <w:bookmarkEnd w:id="41"/>
      <w:bookmarkEnd w:id="42"/>
      <w:bookmarkEnd w:id="43"/>
    </w:p>
    <w:p w14:paraId="20939496" w14:textId="1642E427" w:rsidR="00A915D9" w:rsidRPr="008E2ACA" w:rsidRDefault="00A915D9" w:rsidP="00A915D9">
      <w:pPr>
        <w:pStyle w:val="BodyText"/>
      </w:pPr>
      <w:r w:rsidRPr="008E2ACA">
        <w:t xml:space="preserve">Navigational systems </w:t>
      </w:r>
      <w:r>
        <w:t>should</w:t>
      </w:r>
      <w:r w:rsidRPr="008E2ACA">
        <w:t xml:space="preserve"> </w:t>
      </w:r>
      <w:proofErr w:type="gramStart"/>
      <w:r w:rsidRPr="008E2ACA">
        <w:t>identify</w:t>
      </w:r>
      <w:proofErr w:type="gramEnd"/>
      <w:r w:rsidRPr="008E2ACA">
        <w:t xml:space="preserve"> all navigation hazards, fixed or mobile, and measure and interpret environmental data. </w:t>
      </w:r>
      <w:r w:rsidR="00C072C2">
        <w:t>Shore support is expected to be included, with implications for port and coastal authorities.  Examples include:</w:t>
      </w:r>
      <w:r>
        <w:t xml:space="preserve"> </w:t>
      </w:r>
    </w:p>
    <w:p w14:paraId="58B811E3" w14:textId="6AF1AEFA" w:rsidR="00A915D9" w:rsidRPr="008E2ACA" w:rsidRDefault="00A915D9" w:rsidP="00C072C2">
      <w:pPr>
        <w:pStyle w:val="ListBullet"/>
      </w:pPr>
      <w:r w:rsidRPr="008E2ACA">
        <w:t xml:space="preserve">MASS </w:t>
      </w:r>
      <w:r>
        <w:t>should</w:t>
      </w:r>
      <w:r w:rsidRPr="008E2ACA">
        <w:t xml:space="preserve"> be able to navigate to minimise risk of grounding, collision and environmental impact</w:t>
      </w:r>
      <w:r w:rsidR="00C072C2">
        <w:t>.</w:t>
      </w:r>
      <w:r w:rsidRPr="008E2ACA">
        <w:t xml:space="preserve"> </w:t>
      </w:r>
    </w:p>
    <w:p w14:paraId="289311AD" w14:textId="0DC6FA85" w:rsidR="00A915D9" w:rsidRPr="008E2ACA" w:rsidRDefault="00A915D9" w:rsidP="00C072C2">
      <w:pPr>
        <w:pStyle w:val="ListBullet"/>
      </w:pPr>
      <w:r w:rsidRPr="008E2ACA">
        <w:t>MASS</w:t>
      </w:r>
      <w:r>
        <w:t>, shore site control stations and VTS</w:t>
      </w:r>
      <w:r w:rsidRPr="008E2ACA">
        <w:t xml:space="preserve"> </w:t>
      </w:r>
      <w:r>
        <w:t>should</w:t>
      </w:r>
      <w:r w:rsidRPr="008E2ACA">
        <w:t xml:space="preserve"> be able to communicate its limitations and navigational intentions to other vessels. </w:t>
      </w:r>
    </w:p>
    <w:p w14:paraId="2D19D604" w14:textId="1B5F04C6" w:rsidR="00A915D9" w:rsidRPr="008E2ACA" w:rsidRDefault="00C072C2" w:rsidP="00C072C2">
      <w:pPr>
        <w:pStyle w:val="ListBullet"/>
      </w:pPr>
      <w:r>
        <w:lastRenderedPageBreak/>
        <w:t>t</w:t>
      </w:r>
      <w:r w:rsidR="00A915D9" w:rsidRPr="008E2ACA">
        <w:t xml:space="preserve">he navigational systems </w:t>
      </w:r>
      <w:r w:rsidR="00A915D9">
        <w:t>should</w:t>
      </w:r>
      <w:r w:rsidR="00A915D9" w:rsidRPr="008E2ACA">
        <w:t xml:space="preserve"> be designed and constructed to: </w:t>
      </w:r>
    </w:p>
    <w:p w14:paraId="53342BD2" w14:textId="014EDFC7" w:rsidR="00A915D9" w:rsidRPr="008E2ACA" w:rsidRDefault="00C072C2" w:rsidP="00C072C2">
      <w:pPr>
        <w:pStyle w:val="ListBullet"/>
        <w:tabs>
          <w:tab w:val="clear" w:pos="360"/>
          <w:tab w:val="num" w:pos="720"/>
        </w:tabs>
        <w:ind w:left="720"/>
      </w:pPr>
      <w:r>
        <w:t>e</w:t>
      </w:r>
      <w:r w:rsidR="00A915D9" w:rsidRPr="008E2ACA">
        <w:t xml:space="preserve">nable their operation in all Reasonably Foreseeable Operating </w:t>
      </w:r>
      <w:proofErr w:type="gramStart"/>
      <w:r w:rsidR="00A915D9" w:rsidRPr="008E2ACA">
        <w:t>Conditions;</w:t>
      </w:r>
      <w:proofErr w:type="gramEnd"/>
      <w:r w:rsidR="00A915D9" w:rsidRPr="008E2ACA">
        <w:t xml:space="preserve"> </w:t>
      </w:r>
    </w:p>
    <w:p w14:paraId="1382055D" w14:textId="7DB9722B" w:rsidR="00A915D9" w:rsidRPr="008E2ACA" w:rsidRDefault="00C072C2" w:rsidP="00C072C2">
      <w:pPr>
        <w:pStyle w:val="ListBullet"/>
        <w:tabs>
          <w:tab w:val="clear" w:pos="360"/>
          <w:tab w:val="num" w:pos="720"/>
        </w:tabs>
        <w:ind w:left="720"/>
      </w:pPr>
      <w:r>
        <w:t>o</w:t>
      </w:r>
      <w:r w:rsidR="00A915D9" w:rsidRPr="008E2ACA">
        <w:t xml:space="preserve">perate in a predictable manner with a level of integrity commensurate with operational and safety </w:t>
      </w:r>
      <w:proofErr w:type="gramStart"/>
      <w:r w:rsidR="00A915D9" w:rsidRPr="008E2ACA">
        <w:t>requirements;</w:t>
      </w:r>
      <w:proofErr w:type="gramEnd"/>
      <w:r w:rsidR="00A915D9" w:rsidRPr="008E2ACA">
        <w:t xml:space="preserve"> </w:t>
      </w:r>
    </w:p>
    <w:p w14:paraId="7E146DBD" w14:textId="043B3853" w:rsidR="00A915D9" w:rsidRPr="008E2ACA" w:rsidRDefault="00C072C2" w:rsidP="00C072C2">
      <w:pPr>
        <w:pStyle w:val="ListBullet"/>
        <w:tabs>
          <w:tab w:val="clear" w:pos="360"/>
          <w:tab w:val="num" w:pos="720"/>
        </w:tabs>
        <w:ind w:left="720"/>
      </w:pPr>
      <w:r>
        <w:t>m</w:t>
      </w:r>
      <w:r w:rsidR="00A915D9" w:rsidRPr="008E2ACA">
        <w:t xml:space="preserve">eet requirements for watertight, weathertight and fire </w:t>
      </w:r>
      <w:proofErr w:type="gramStart"/>
      <w:r w:rsidR="00A915D9" w:rsidRPr="008E2ACA">
        <w:t>integrity;</w:t>
      </w:r>
      <w:proofErr w:type="gramEnd"/>
      <w:r w:rsidR="00A915D9" w:rsidRPr="008E2ACA">
        <w:t xml:space="preserve"> </w:t>
      </w:r>
    </w:p>
    <w:p w14:paraId="70C2EB43" w14:textId="06326AF7" w:rsidR="00A915D9" w:rsidRPr="008E2ACA" w:rsidRDefault="00C072C2" w:rsidP="00C072C2">
      <w:pPr>
        <w:pStyle w:val="ListBullet"/>
        <w:tabs>
          <w:tab w:val="clear" w:pos="360"/>
          <w:tab w:val="num" w:pos="720"/>
        </w:tabs>
        <w:ind w:left="720"/>
      </w:pPr>
      <w:r>
        <w:t>m</w:t>
      </w:r>
      <w:r w:rsidR="00A915D9" w:rsidRPr="008E2ACA">
        <w:t xml:space="preserve">inimise the risk of initiating fire and explosion; (e) Enable the maintenance and repair </w:t>
      </w:r>
      <w:proofErr w:type="gramStart"/>
      <w:r w:rsidR="00A915D9" w:rsidRPr="008E2ACA">
        <w:t>in accordance with</w:t>
      </w:r>
      <w:proofErr w:type="gramEnd"/>
      <w:r w:rsidR="00A915D9" w:rsidRPr="008E2ACA">
        <w:t xml:space="preserve"> the maintenance philosophy. </w:t>
      </w:r>
    </w:p>
    <w:p w14:paraId="40C88B63" w14:textId="77777777" w:rsidR="00753B2B" w:rsidRPr="008E2ACA" w:rsidRDefault="00753B2B" w:rsidP="00753B2B">
      <w:pPr>
        <w:pStyle w:val="Heading3"/>
        <w:keepNext w:val="0"/>
        <w:keepLines w:val="0"/>
        <w:numPr>
          <w:ilvl w:val="2"/>
          <w:numId w:val="11"/>
        </w:numPr>
        <w:ind w:left="993" w:hanging="993"/>
      </w:pPr>
      <w:bookmarkStart w:id="44" w:name="_Toc98334473"/>
      <w:bookmarkStart w:id="45" w:name="_Toc111186852"/>
      <w:bookmarkStart w:id="46" w:name="_Toc168907493"/>
      <w:r w:rsidRPr="008E2ACA">
        <w:t>Performance requirements</w:t>
      </w:r>
      <w:bookmarkEnd w:id="44"/>
      <w:bookmarkEnd w:id="45"/>
      <w:bookmarkEnd w:id="46"/>
    </w:p>
    <w:p w14:paraId="68983DF0" w14:textId="77777777" w:rsidR="00753B2B" w:rsidRPr="008E2ACA" w:rsidRDefault="00753B2B" w:rsidP="00753B2B">
      <w:pPr>
        <w:pStyle w:val="BodyText"/>
      </w:pPr>
      <w:r w:rsidRPr="008E2ACA">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w:t>
      </w:r>
      <w:proofErr w:type="gramStart"/>
      <w:r w:rsidRPr="008E2ACA">
        <w:t>established</w:t>
      </w:r>
      <w:proofErr w:type="gramEnd"/>
      <w:r w:rsidRPr="008E2ACA">
        <w:t xml:space="preserve">, considering the Autonomy Level, equipment type, function and the effect of flood or fire. </w:t>
      </w:r>
    </w:p>
    <w:p w14:paraId="338D0C63" w14:textId="77777777" w:rsidR="00753B2B" w:rsidRPr="008E2ACA" w:rsidRDefault="00753B2B" w:rsidP="00753B2B">
      <w:pPr>
        <w:pStyle w:val="BodyText"/>
      </w:pPr>
      <w:r w:rsidRPr="008E2ACA">
        <w:t xml:space="preserve">The MASS </w:t>
      </w:r>
      <w:r>
        <w:t>should</w:t>
      </w:r>
      <w:r w:rsidRPr="008E2ACA">
        <w:t xml:space="preserve"> be provided with sufficient sensors and systems to </w:t>
      </w:r>
      <w:proofErr w:type="gramStart"/>
      <w:r w:rsidRPr="008E2ACA">
        <w:t>determine</w:t>
      </w:r>
      <w:proofErr w:type="gramEnd"/>
      <w:r w:rsidRPr="008E2ACA">
        <w:t>,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w:t>
      </w:r>
      <w:proofErr w:type="spellStart"/>
      <w:r>
        <w:t>AtoN</w:t>
      </w:r>
      <w:proofErr w:type="spellEnd"/>
      <w:r>
        <w:t>.</w:t>
      </w:r>
      <w:r w:rsidRPr="008E2ACA">
        <w:t xml:space="preserve"> </w:t>
      </w:r>
    </w:p>
    <w:p w14:paraId="4520F088" w14:textId="77777777" w:rsidR="00753B2B" w:rsidRPr="008E2ACA" w:rsidRDefault="00753B2B" w:rsidP="00753B2B">
      <w:pPr>
        <w:pStyle w:val="BodyText"/>
      </w:pPr>
      <w:r w:rsidRPr="008E2ACA">
        <w:t xml:space="preserve">Ambient conditions </w:t>
      </w:r>
      <w:r>
        <w:t>should</w:t>
      </w:r>
      <w:r w:rsidRPr="008E2ACA">
        <w:t xml:space="preserve"> be controlled, where required, to suit the operating environment and the navigation system requirements</w:t>
      </w:r>
    </w:p>
    <w:p w14:paraId="1BB85E96" w14:textId="77777777" w:rsidR="00753B2B" w:rsidRPr="008E2ACA" w:rsidRDefault="00753B2B" w:rsidP="00753B2B">
      <w:pPr>
        <w:pStyle w:val="BodyText"/>
      </w:pPr>
      <w:r w:rsidRPr="008E2ACA">
        <w:t xml:space="preserve">The MASS </w:t>
      </w:r>
      <w:r>
        <w:t>should</w:t>
      </w:r>
      <w:r w:rsidRPr="008E2ACA">
        <w:t>:</w:t>
      </w:r>
    </w:p>
    <w:p w14:paraId="0B11576B" w14:textId="1546009F" w:rsidR="00753B2B" w:rsidRPr="008E2ACA" w:rsidRDefault="00C072C2" w:rsidP="00753B2B">
      <w:pPr>
        <w:pStyle w:val="BodyText"/>
        <w:numPr>
          <w:ilvl w:val="0"/>
          <w:numId w:val="92"/>
        </w:numPr>
        <w:ind w:left="567" w:hanging="567"/>
      </w:pPr>
      <w:r>
        <w:t>b</w:t>
      </w:r>
      <w:r w:rsidR="00753B2B" w:rsidRPr="008E2ACA">
        <w:t xml:space="preserve">e provided with </w:t>
      </w:r>
      <w:proofErr w:type="gramStart"/>
      <w:r w:rsidR="00753B2B" w:rsidRPr="008E2ACA">
        <w:t>appropriate sensors</w:t>
      </w:r>
      <w:proofErr w:type="gramEnd"/>
      <w:r w:rsidR="00753B2B" w:rsidRPr="008E2ACA">
        <w:t xml:space="preserve"> and processing equipment to adequately measure, analyse, assess, display and record fixed and mobile hazards in its physical environment for the conduct of safe navigation. </w:t>
      </w:r>
    </w:p>
    <w:p w14:paraId="33535CD1" w14:textId="00BE4CF6" w:rsidR="00753B2B" w:rsidRPr="008E2ACA" w:rsidRDefault="00C072C2" w:rsidP="00753B2B">
      <w:pPr>
        <w:pStyle w:val="BodyText"/>
        <w:numPr>
          <w:ilvl w:val="0"/>
          <w:numId w:val="92"/>
        </w:numPr>
        <w:ind w:left="567" w:hanging="567"/>
      </w:pPr>
      <w:r>
        <w:t>h</w:t>
      </w:r>
      <w:r w:rsidR="00753B2B" w:rsidRPr="008E2ACA">
        <w:t>ave a means to measure its depth (where applicable), direction and speed</w:t>
      </w:r>
    </w:p>
    <w:p w14:paraId="201C9991" w14:textId="562B8AA5" w:rsidR="00753B2B" w:rsidRPr="008E2ACA" w:rsidRDefault="00C072C2" w:rsidP="00753B2B">
      <w:pPr>
        <w:pStyle w:val="BodyText"/>
        <w:numPr>
          <w:ilvl w:val="0"/>
          <w:numId w:val="92"/>
        </w:numPr>
        <w:ind w:left="567" w:hanging="567"/>
      </w:pPr>
      <w:r>
        <w:t>h</w:t>
      </w:r>
      <w:r w:rsidR="00753B2B" w:rsidRPr="008E2ACA">
        <w:t>ave a means to display its manoeuvring limitations.</w:t>
      </w:r>
    </w:p>
    <w:p w14:paraId="043C08C6" w14:textId="2E9A3B20" w:rsidR="00753B2B" w:rsidRPr="008E2ACA" w:rsidRDefault="00C072C2" w:rsidP="00753B2B">
      <w:pPr>
        <w:pStyle w:val="BodyText"/>
        <w:numPr>
          <w:ilvl w:val="0"/>
          <w:numId w:val="92"/>
        </w:numPr>
        <w:ind w:left="567" w:hanging="567"/>
      </w:pPr>
      <w:r>
        <w:t>h</w:t>
      </w:r>
      <w:r w:rsidR="00753B2B" w:rsidRPr="008E2ACA">
        <w:t xml:space="preserve">ave a means to control its illuminated appearance. </w:t>
      </w:r>
    </w:p>
    <w:p w14:paraId="0E295725" w14:textId="74E462E0" w:rsidR="00753B2B" w:rsidRPr="008E2ACA" w:rsidRDefault="00C072C2" w:rsidP="00753B2B">
      <w:pPr>
        <w:pStyle w:val="BodyText"/>
        <w:numPr>
          <w:ilvl w:val="0"/>
          <w:numId w:val="92"/>
        </w:numPr>
        <w:ind w:left="567" w:hanging="567"/>
      </w:pPr>
      <w:r>
        <w:t>h</w:t>
      </w:r>
      <w:r w:rsidR="00753B2B" w:rsidRPr="008E2ACA">
        <w:t xml:space="preserve">ave a means to communicate with other vessels. </w:t>
      </w:r>
    </w:p>
    <w:p w14:paraId="6300D74B" w14:textId="6B1E27D6" w:rsidR="00753B2B" w:rsidRPr="008E2ACA" w:rsidRDefault="00C072C2" w:rsidP="00753B2B">
      <w:pPr>
        <w:pStyle w:val="BodyText"/>
        <w:numPr>
          <w:ilvl w:val="0"/>
          <w:numId w:val="92"/>
        </w:numPr>
        <w:ind w:left="567" w:hanging="567"/>
      </w:pPr>
      <w:r>
        <w:t>h</w:t>
      </w:r>
      <w:r w:rsidR="00753B2B" w:rsidRPr="008E2ACA">
        <w:t xml:space="preserve">ave a means to alert other vessels that it is in distress. </w:t>
      </w:r>
    </w:p>
    <w:p w14:paraId="32504292" w14:textId="5162D3C1" w:rsidR="00753B2B" w:rsidRPr="008E2ACA" w:rsidRDefault="00C072C2" w:rsidP="00753B2B">
      <w:pPr>
        <w:pStyle w:val="BodyText"/>
        <w:numPr>
          <w:ilvl w:val="0"/>
          <w:numId w:val="92"/>
        </w:numPr>
        <w:ind w:left="567" w:hanging="567"/>
      </w:pPr>
      <w:r>
        <w:t>b</w:t>
      </w:r>
      <w:r w:rsidR="00753B2B" w:rsidRPr="008E2ACA">
        <w:t xml:space="preserve">e fitted with systems </w:t>
      </w:r>
      <w:proofErr w:type="gramStart"/>
      <w:r w:rsidR="00753B2B" w:rsidRPr="008E2ACA">
        <w:t>in order to</w:t>
      </w:r>
      <w:proofErr w:type="gramEnd"/>
      <w:r w:rsidR="00753B2B" w:rsidRPr="008E2ACA">
        <w:t xml:space="preserve"> receive, transmit, record and analyse navigation data, in recognised formats, relevant to safe navigation, for the duration of the mission. These systems </w:t>
      </w:r>
      <w:r w:rsidR="00753B2B">
        <w:t>should</w:t>
      </w:r>
      <w:r w:rsidR="00753B2B" w:rsidRPr="008E2ACA">
        <w:t xml:space="preserve"> be protected against unauthorised access. </w:t>
      </w:r>
    </w:p>
    <w:p w14:paraId="4C16AB36" w14:textId="1E2CF479" w:rsidR="00753B2B" w:rsidRPr="008E2ACA" w:rsidRDefault="00C072C2" w:rsidP="00753B2B">
      <w:pPr>
        <w:pStyle w:val="BodyText"/>
        <w:numPr>
          <w:ilvl w:val="0"/>
          <w:numId w:val="92"/>
        </w:numPr>
        <w:ind w:left="567" w:hanging="567"/>
      </w:pPr>
      <w:r>
        <w:t>b</w:t>
      </w:r>
      <w:r w:rsidR="00753B2B" w:rsidRPr="008E2ACA">
        <w:t xml:space="preserve">e able to </w:t>
      </w:r>
      <w:proofErr w:type="gramStart"/>
      <w:r w:rsidR="00753B2B" w:rsidRPr="008E2ACA">
        <w:t>exhibit</w:t>
      </w:r>
      <w:proofErr w:type="gramEnd"/>
      <w:r w:rsidR="00753B2B" w:rsidRPr="008E2ACA">
        <w:t xml:space="preserve">, by day and night, in all weathers, appropriate lights and shapes in order to indicate size, orientation, activity and limitations so as to facilitate the determination of risk of collision by other mariners. The Operator is to be aware of the conditions in which the MASS is </w:t>
      </w:r>
      <w:proofErr w:type="gramStart"/>
      <w:r w:rsidR="00753B2B" w:rsidRPr="008E2ACA">
        <w:t>operating</w:t>
      </w:r>
      <w:proofErr w:type="gramEnd"/>
      <w:r w:rsidR="00753B2B" w:rsidRPr="008E2ACA">
        <w:t xml:space="preserve"> and which lights and shapes are being displayed at any time. </w:t>
      </w:r>
    </w:p>
    <w:p w14:paraId="1CB31E18" w14:textId="05CE037B" w:rsidR="00753B2B" w:rsidRPr="008E2ACA" w:rsidRDefault="00C072C2" w:rsidP="00753B2B">
      <w:pPr>
        <w:pStyle w:val="BodyText"/>
        <w:numPr>
          <w:ilvl w:val="0"/>
          <w:numId w:val="92"/>
        </w:numPr>
        <w:ind w:left="567" w:hanging="567"/>
      </w:pPr>
      <w:r>
        <w:t>b</w:t>
      </w:r>
      <w:r w:rsidR="00753B2B" w:rsidRPr="008E2ACA">
        <w:t xml:space="preserve">e able to generate, by day and night, in all weathers, sound signals, </w:t>
      </w:r>
      <w:proofErr w:type="gramStart"/>
      <w:r w:rsidR="00753B2B" w:rsidRPr="008E2ACA">
        <w:t>in order to</w:t>
      </w:r>
      <w:proofErr w:type="gramEnd"/>
      <w:r w:rsidR="00753B2B" w:rsidRPr="008E2ACA">
        <w:t xml:space="preserve"> indicate its orientation, activity and limitations to facilitate the determination of risk of collision by other mariners. The Operator is to be aware of the conditions in which the MASS is </w:t>
      </w:r>
      <w:proofErr w:type="gramStart"/>
      <w:r w:rsidR="00753B2B" w:rsidRPr="008E2ACA">
        <w:t>operating</w:t>
      </w:r>
      <w:proofErr w:type="gramEnd"/>
      <w:r w:rsidR="00753B2B" w:rsidRPr="008E2ACA">
        <w:t xml:space="preserve"> and which sound signals are being broadcast at any time. </w:t>
      </w:r>
    </w:p>
    <w:p w14:paraId="1E9652A4" w14:textId="4AF15E39" w:rsidR="00753B2B" w:rsidRPr="008E2ACA" w:rsidRDefault="00C072C2" w:rsidP="00753B2B">
      <w:pPr>
        <w:pStyle w:val="BodyText"/>
        <w:numPr>
          <w:ilvl w:val="0"/>
          <w:numId w:val="92"/>
        </w:numPr>
        <w:ind w:left="567" w:hanging="567"/>
      </w:pPr>
      <w:r>
        <w:t>b</w:t>
      </w:r>
      <w:r w:rsidR="00753B2B" w:rsidRPr="008E2ACA">
        <w:t xml:space="preserve">y day and night, in all weathers, </w:t>
      </w:r>
      <w:r w:rsidR="00753B2B">
        <w:t>should</w:t>
      </w:r>
      <w:r w:rsidR="00753B2B" w:rsidRPr="008E2ACA">
        <w:t xml:space="preserve"> be able to detect the presence of nearby vessels, </w:t>
      </w:r>
      <w:proofErr w:type="gramStart"/>
      <w:r w:rsidR="00753B2B" w:rsidRPr="008E2ACA">
        <w:t>monitor</w:t>
      </w:r>
      <w:proofErr w:type="gramEnd"/>
      <w:r w:rsidR="00753B2B" w:rsidRPr="008E2ACA">
        <w:t xml:space="preserve"> their speed and direction and take measures as required to avoid a collision</w:t>
      </w:r>
      <w:r w:rsidR="00753B2B">
        <w:t>, with support from shores site systems when appropriate</w:t>
      </w:r>
      <w:r w:rsidR="00753B2B" w:rsidRPr="008E2ACA">
        <w:t xml:space="preserve">. </w:t>
      </w:r>
    </w:p>
    <w:p w14:paraId="07ED21D7" w14:textId="41D21F6C" w:rsidR="00753B2B" w:rsidRPr="008E2ACA" w:rsidRDefault="00C072C2" w:rsidP="00753B2B">
      <w:pPr>
        <w:pStyle w:val="BodyText"/>
        <w:numPr>
          <w:ilvl w:val="0"/>
          <w:numId w:val="92"/>
        </w:numPr>
        <w:ind w:left="567" w:hanging="567"/>
      </w:pPr>
      <w:r>
        <w:t>a</w:t>
      </w:r>
      <w:r w:rsidR="00753B2B" w:rsidRPr="008E2ACA">
        <w:t xml:space="preserve">lways have sufficient power and a means of manoeuvring available to ensure proper control. </w:t>
      </w:r>
    </w:p>
    <w:p w14:paraId="2F37FACA" w14:textId="77777777" w:rsidR="00753B2B" w:rsidRPr="008E2ACA" w:rsidRDefault="00753B2B" w:rsidP="00753B2B">
      <w:pPr>
        <w:pStyle w:val="BodyText"/>
        <w:ind w:left="360"/>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119CEE61" w14:textId="77777777" w:rsidR="00753B2B" w:rsidRPr="008E2ACA" w:rsidRDefault="00753B2B" w:rsidP="00753B2B">
      <w:pPr>
        <w:pStyle w:val="BodyText"/>
        <w:ind w:left="360"/>
      </w:pPr>
      <w:r w:rsidRPr="008E2ACA">
        <w:lastRenderedPageBreak/>
        <w:t xml:space="preserve">Equipment necessary for the safety of navigation </w:t>
      </w:r>
      <w:r>
        <w:t>should</w:t>
      </w:r>
      <w:r w:rsidRPr="008E2ACA">
        <w:t xml:space="preserve"> be capable of being safely accessed for the purpose of repair and routine maintenance. </w:t>
      </w:r>
    </w:p>
    <w:p w14:paraId="4C71AE4B" w14:textId="77777777" w:rsidR="00753B2B" w:rsidRPr="008E2ACA" w:rsidRDefault="00753B2B" w:rsidP="00753B2B">
      <w:pPr>
        <w:pStyle w:val="BodyText"/>
      </w:pPr>
      <w:r w:rsidRPr="008E2ACA">
        <w:t xml:space="preserve">The </w:t>
      </w:r>
      <w:r>
        <w:t xml:space="preserve">Shore Site systems and </w:t>
      </w:r>
      <w:proofErr w:type="spellStart"/>
      <w:r>
        <w:t>AtoN</w:t>
      </w:r>
      <w:proofErr w:type="spellEnd"/>
      <w:r w:rsidRPr="008E2ACA">
        <w:t xml:space="preserve"> </w:t>
      </w:r>
      <w:r>
        <w:t>should</w:t>
      </w:r>
      <w:r w:rsidRPr="008E2ACA">
        <w:t>:</w:t>
      </w:r>
    </w:p>
    <w:p w14:paraId="40384FC8" w14:textId="77777777" w:rsidR="00753B2B" w:rsidRDefault="00753B2B" w:rsidP="00C072C2">
      <w:pPr>
        <w:pStyle w:val="BodyText"/>
        <w:numPr>
          <w:ilvl w:val="0"/>
          <w:numId w:val="287"/>
        </w:numPr>
        <w:ind w:left="360"/>
      </w:pPr>
      <w:r>
        <w:t>Using ship and shore sensors to gain a sufficient operational picture.</w:t>
      </w:r>
    </w:p>
    <w:p w14:paraId="4B599202" w14:textId="77777777" w:rsidR="00753B2B" w:rsidRDefault="00753B2B" w:rsidP="00C072C2">
      <w:pPr>
        <w:pStyle w:val="BodyText"/>
        <w:numPr>
          <w:ilvl w:val="0"/>
          <w:numId w:val="287"/>
        </w:numPr>
        <w:ind w:left="567" w:hanging="567"/>
      </w:pPr>
      <w:r>
        <w:t>Supporting MASS to gain a sufficient operational picture</w:t>
      </w:r>
      <w:r w:rsidRPr="008E2ACA">
        <w:t>.</w:t>
      </w:r>
    </w:p>
    <w:p w14:paraId="46433536" w14:textId="77777777" w:rsidR="00753B2B" w:rsidRDefault="00753B2B" w:rsidP="00C072C2">
      <w:pPr>
        <w:pStyle w:val="BodyText"/>
        <w:numPr>
          <w:ilvl w:val="0"/>
          <w:numId w:val="287"/>
        </w:numPr>
        <w:ind w:left="567" w:hanging="567"/>
      </w:pPr>
      <w:r>
        <w:t xml:space="preserve">Predictive danger of collision, grounding etc. assessment </w:t>
      </w:r>
    </w:p>
    <w:p w14:paraId="1B5D3455" w14:textId="77777777" w:rsidR="00753B2B" w:rsidRDefault="00753B2B" w:rsidP="00C072C2">
      <w:pPr>
        <w:pStyle w:val="BodyText"/>
        <w:numPr>
          <w:ilvl w:val="0"/>
          <w:numId w:val="287"/>
        </w:numPr>
        <w:ind w:left="567" w:hanging="567"/>
      </w:pPr>
      <w:r>
        <w:t xml:space="preserve">Supporting MASS collision avoidance operations </w:t>
      </w:r>
    </w:p>
    <w:p w14:paraId="61AD60F1" w14:textId="77777777" w:rsidR="00753B2B" w:rsidRPr="008E2ACA" w:rsidRDefault="00753B2B" w:rsidP="00C072C2">
      <w:pPr>
        <w:pStyle w:val="BodyText"/>
        <w:numPr>
          <w:ilvl w:val="0"/>
          <w:numId w:val="287"/>
        </w:numPr>
        <w:ind w:left="567" w:hanging="567"/>
      </w:pPr>
      <w:r>
        <w:t>Support for uncontrollable MASS.</w:t>
      </w:r>
    </w:p>
    <w:p w14:paraId="4463050A" w14:textId="73C4D3F4" w:rsidR="006854A8" w:rsidRDefault="006854A8" w:rsidP="00C072C2">
      <w:pPr>
        <w:pStyle w:val="Heading3"/>
      </w:pPr>
      <w:bookmarkStart w:id="47" w:name="_Toc168907494"/>
      <w:proofErr w:type="spellStart"/>
      <w:r>
        <w:t>Colregs</w:t>
      </w:r>
      <w:bookmarkEnd w:id="47"/>
      <w:proofErr w:type="spellEnd"/>
    </w:p>
    <w:p w14:paraId="2B34B1D9" w14:textId="77777777" w:rsidR="006854A8" w:rsidRPr="008E2ACA" w:rsidRDefault="006854A8" w:rsidP="006854A8">
      <w:pPr>
        <w:pStyle w:val="BodyText"/>
        <w:rPr>
          <w:rFonts w:ascii="Calibri" w:hAnsi="Calibri" w:cs="Calibri"/>
          <w:color w:val="221E1F"/>
        </w:rPr>
      </w:pPr>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proofErr w:type="gramStart"/>
      <w:r>
        <w:rPr>
          <w:rFonts w:ascii="Calibri" w:hAnsi="Calibri" w:cs="Calibri"/>
          <w:color w:val="221E1F"/>
        </w:rPr>
        <w:t xml:space="preserve">in </w:t>
      </w:r>
      <w:r w:rsidRPr="008E2ACA">
        <w:rPr>
          <w:rFonts w:ascii="Calibri" w:hAnsi="Calibri" w:cs="Calibri"/>
          <w:color w:val="221E1F"/>
        </w:rPr>
        <w:t xml:space="preserve"> compliance</w:t>
      </w:r>
      <w:proofErr w:type="gramEnd"/>
      <w:r w:rsidRPr="008E2ACA">
        <w:rPr>
          <w:rFonts w:ascii="Calibri" w:hAnsi="Calibri" w:cs="Calibri"/>
          <w:color w:val="221E1F"/>
        </w:rPr>
        <w:t xml:space="preserve"> with COLREGS. </w:t>
      </w:r>
    </w:p>
    <w:p w14:paraId="1F979CD6" w14:textId="77777777" w:rsidR="006854A8" w:rsidRDefault="006854A8" w:rsidP="006854A8">
      <w:pPr>
        <w:pStyle w:val="BodyText"/>
        <w:rPr>
          <w:rFonts w:ascii="Calibri" w:hAnsi="Calibri" w:cs="Calibri"/>
          <w:color w:val="221E1F"/>
        </w:rPr>
      </w:pPr>
      <w:r w:rsidRPr="008E2ACA">
        <w:rPr>
          <w:rFonts w:ascii="Calibri" w:hAnsi="Calibri" w:cs="Calibri"/>
          <w:color w:val="221E1F"/>
        </w:rPr>
        <w:t xml:space="preserve">The Control System may include a </w:t>
      </w:r>
      <w:proofErr w:type="gramStart"/>
      <w:r w:rsidRPr="008E2ACA">
        <w:rPr>
          <w:rFonts w:ascii="Calibri" w:hAnsi="Calibri" w:cs="Calibri"/>
          <w:color w:val="221E1F"/>
        </w:rPr>
        <w:t>system</w:t>
      </w:r>
      <w:proofErr w:type="gramEnd"/>
      <w:r w:rsidRPr="008E2ACA">
        <w:rPr>
          <w:rFonts w:ascii="Calibri" w:hAnsi="Calibri" w:cs="Calibri"/>
          <w:color w:val="221E1F"/>
        </w:rPr>
        <w:t xml:space="preserve"> or systems designed to sense and avoid obstacles. These obstacles may be fixed (e.g. coastline) or moving (drifting or other craft). </w:t>
      </w:r>
    </w:p>
    <w:p w14:paraId="00CE987E" w14:textId="36163878" w:rsidR="005B4A59" w:rsidRPr="008E2ACA" w:rsidRDefault="005B4A59" w:rsidP="006854A8">
      <w:pPr>
        <w:pStyle w:val="BodyText"/>
        <w:rPr>
          <w:rFonts w:ascii="Calibri" w:hAnsi="Calibri" w:cs="Calibri"/>
          <w:color w:val="221E1F"/>
        </w:rPr>
      </w:pPr>
      <w:r>
        <w:rPr>
          <w:rFonts w:ascii="Calibri" w:hAnsi="Calibri" w:cs="Calibri"/>
          <w:color w:val="221E1F"/>
        </w:rPr>
        <w:t xml:space="preserve">From a port and coastal authority perspective, it can be </w:t>
      </w:r>
      <w:proofErr w:type="gramStart"/>
      <w:r>
        <w:rPr>
          <w:rFonts w:ascii="Calibri" w:hAnsi="Calibri" w:cs="Calibri"/>
          <w:color w:val="221E1F"/>
        </w:rPr>
        <w:t>anticipated</w:t>
      </w:r>
      <w:proofErr w:type="gramEnd"/>
      <w:r>
        <w:rPr>
          <w:rFonts w:ascii="Calibri" w:hAnsi="Calibri" w:cs="Calibri"/>
          <w:color w:val="221E1F"/>
        </w:rPr>
        <w:t xml:space="preserve"> that MASS vessels will interact with each other, and with traditional vessels, according to COLREGS.  </w:t>
      </w:r>
    </w:p>
    <w:p w14:paraId="3639D988" w14:textId="265A4147" w:rsidR="004B31ED" w:rsidRDefault="004B31ED" w:rsidP="005B4A59">
      <w:pPr>
        <w:pStyle w:val="Heading2"/>
      </w:pPr>
      <w:bookmarkStart w:id="48" w:name="_Toc111186860"/>
      <w:bookmarkStart w:id="49" w:name="_Toc168907495"/>
      <w:r>
        <w:t>Remote Control Centres</w:t>
      </w:r>
      <w:bookmarkEnd w:id="48"/>
      <w:bookmarkEnd w:id="49"/>
    </w:p>
    <w:p w14:paraId="645B1989" w14:textId="77777777" w:rsidR="004B31ED" w:rsidRDefault="004B31ED" w:rsidP="004B31ED">
      <w:pPr>
        <w:pStyle w:val="Heading2separationline"/>
      </w:pPr>
    </w:p>
    <w:p w14:paraId="206F1BC8" w14:textId="77777777" w:rsidR="004B31ED" w:rsidRPr="008E2ACA" w:rsidRDefault="004B31ED" w:rsidP="004B31ED">
      <w:pPr>
        <w:pStyle w:val="BodyText"/>
      </w:pPr>
      <w:commentRangeStart w:id="50"/>
      <w:r w:rsidRPr="008E2ACA">
        <w:t xml:space="preserve">The RCC </w:t>
      </w:r>
      <w:commentRangeEnd w:id="50"/>
      <w:r>
        <w:rPr>
          <w:rStyle w:val="CommentReference"/>
        </w:rPr>
        <w:commentReference w:id="50"/>
      </w:r>
      <w:r w:rsidRPr="008E2ACA">
        <w:t xml:space="preserve">is the set or system of equipment and control units that are needed at the site or sites where safe and effective remote command, control and/or </w:t>
      </w:r>
      <w:proofErr w:type="gramStart"/>
      <w:r w:rsidRPr="008E2ACA">
        <w:t>monitoring</w:t>
      </w:r>
      <w:proofErr w:type="gramEnd"/>
      <w:r w:rsidRPr="008E2ACA">
        <w:t xml:space="preserve"> of the MASS, or several MASS, is conducted. </w:t>
      </w:r>
    </w:p>
    <w:p w14:paraId="61899DF9" w14:textId="77777777" w:rsidR="004B31ED" w:rsidRPr="008E2ACA" w:rsidRDefault="004B31ED" w:rsidP="004B31ED">
      <w:pPr>
        <w:pStyle w:val="BodyText"/>
      </w:pPr>
      <w:r w:rsidRPr="008E2ACA">
        <w:t xml:space="preserve">The RCC enables the command and control of the MASS. The RCC may be </w:t>
      </w:r>
      <w:proofErr w:type="gramStart"/>
      <w:r w:rsidRPr="008E2ACA">
        <w:t>located</w:t>
      </w:r>
      <w:proofErr w:type="gramEnd"/>
      <w:r w:rsidRPr="008E2ACA">
        <w:t xml:space="preserve"> afloat on a separate ship or ashore. The RCC may also </w:t>
      </w:r>
      <w:proofErr w:type="gramStart"/>
      <w:r w:rsidRPr="008E2ACA">
        <w:t>interface</w:t>
      </w:r>
      <w:proofErr w:type="gramEnd"/>
      <w:r w:rsidRPr="008E2ACA">
        <w:t xml:space="preserve"> with other RCCs that are separately located; the risk assessment w</w:t>
      </w:r>
      <w:r>
        <w:t>ould</w:t>
      </w:r>
      <w:r w:rsidRPr="008E2ACA">
        <w:t xml:space="preserve"> indicate which RCC has responsibility for a MASS at a specific time. </w:t>
      </w:r>
    </w:p>
    <w:p w14:paraId="777E3CE2" w14:textId="77777777" w:rsidR="004B31ED" w:rsidRDefault="004B31ED" w:rsidP="004B31ED">
      <w:pPr>
        <w:pStyle w:val="BodyTex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w:t>
      </w:r>
      <w:proofErr w:type="gramStart"/>
      <w:r w:rsidRPr="008E2ACA">
        <w:t>is located in</w:t>
      </w:r>
      <w:proofErr w:type="gramEnd"/>
      <w:r w:rsidRPr="008E2ACA">
        <w:t xml:space="preserve"> another country. Questions of jurisdiction and responsibility </w:t>
      </w:r>
      <w:proofErr w:type="gramStart"/>
      <w:r w:rsidRPr="008E2ACA">
        <w:t>pertaining to</w:t>
      </w:r>
      <w:proofErr w:type="gramEnd"/>
      <w:r w:rsidRPr="008E2ACA">
        <w:t xml:space="preserve"> the regulation of RCCs is an important matter for the international community and owners/operators should take this into account in the development of their operational procedures. </w:t>
      </w:r>
    </w:p>
    <w:p w14:paraId="40F2ABBA" w14:textId="77777777" w:rsidR="004B31ED" w:rsidRPr="008C6088" w:rsidRDefault="004B31ED" w:rsidP="004B31ED">
      <w:pPr>
        <w:pStyle w:val="Heading3"/>
        <w:keepNext w:val="0"/>
        <w:keepLines w:val="0"/>
        <w:numPr>
          <w:ilvl w:val="2"/>
          <w:numId w:val="11"/>
        </w:numPr>
        <w:ind w:left="993" w:hanging="993"/>
      </w:pPr>
      <w:bookmarkStart w:id="51" w:name="_Toc98334483"/>
      <w:bookmarkStart w:id="52" w:name="_Toc111186861"/>
      <w:bookmarkStart w:id="53" w:name="_Toc168907496"/>
      <w:r w:rsidRPr="008E2ACA">
        <w:t>Sub-System Architecture</w:t>
      </w:r>
      <w:bookmarkEnd w:id="51"/>
      <w:bookmarkEnd w:id="52"/>
      <w:bookmarkEnd w:id="53"/>
      <w:r w:rsidRPr="008E2ACA">
        <w:t xml:space="preserve"> </w:t>
      </w:r>
    </w:p>
    <w:p w14:paraId="38B2E1B4" w14:textId="77777777" w:rsidR="004B31ED" w:rsidRPr="008E2ACA" w:rsidRDefault="004B31ED" w:rsidP="004B31ED">
      <w:pPr>
        <w:pStyle w:val="BodyText"/>
        <w:rPr>
          <w:color w:val="000000" w:themeColor="text1"/>
        </w:rPr>
      </w:pPr>
      <w:r w:rsidRPr="008E2ACA">
        <w:rPr>
          <w:color w:val="000000" w:themeColor="text1"/>
        </w:rPr>
        <w:t xml:space="preserve">The RCC architecture will vary from system to system, but enables the following tasks to be undertaken to a level </w:t>
      </w:r>
      <w:proofErr w:type="gramStart"/>
      <w:r w:rsidRPr="008E2ACA">
        <w:rPr>
          <w:color w:val="000000" w:themeColor="text1"/>
        </w:rPr>
        <w:t>appropriate for</w:t>
      </w:r>
      <w:proofErr w:type="gramEnd"/>
      <w:r w:rsidRPr="008E2ACA">
        <w:rPr>
          <w:color w:val="000000" w:themeColor="text1"/>
        </w:rPr>
        <w:t xml:space="preserve"> the mission, in accordance with the risk assessment: </w:t>
      </w:r>
    </w:p>
    <w:p w14:paraId="418975C8"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Planning;</w:t>
      </w:r>
      <w:proofErr w:type="gramEnd"/>
      <w:r w:rsidRPr="008E2ACA">
        <w:rPr>
          <w:rFonts w:cstheme="minorHAnsi"/>
          <w:color w:val="000000" w:themeColor="text1"/>
        </w:rPr>
        <w:t xml:space="preserve"> </w:t>
      </w:r>
    </w:p>
    <w:p w14:paraId="517846C2"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Control;</w:t>
      </w:r>
      <w:proofErr w:type="gramEnd"/>
      <w:r w:rsidRPr="008E2ACA">
        <w:rPr>
          <w:rFonts w:cstheme="minorHAnsi"/>
          <w:color w:val="000000" w:themeColor="text1"/>
        </w:rPr>
        <w:t xml:space="preserve"> </w:t>
      </w:r>
    </w:p>
    <w:p w14:paraId="1A22A8FE" w14:textId="71423A47" w:rsidR="00DA276C" w:rsidRPr="005B4A59" w:rsidRDefault="004B31ED" w:rsidP="005B4A59">
      <w:pPr>
        <w:pStyle w:val="BodyText"/>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2EF18D2D" w14:textId="77777777" w:rsidR="004B31ED" w:rsidRPr="008C6088" w:rsidRDefault="004B31ED" w:rsidP="004B31ED">
      <w:pPr>
        <w:pStyle w:val="Heading3"/>
        <w:keepNext w:val="0"/>
        <w:keepLines w:val="0"/>
        <w:numPr>
          <w:ilvl w:val="2"/>
          <w:numId w:val="11"/>
        </w:numPr>
        <w:ind w:left="993" w:hanging="993"/>
      </w:pPr>
      <w:bookmarkStart w:id="54" w:name="_Toc98334484"/>
      <w:bookmarkStart w:id="55" w:name="_Toc111186862"/>
      <w:bookmarkStart w:id="56" w:name="_Toc168907497"/>
      <w:r w:rsidRPr="008E2ACA">
        <w:t xml:space="preserve">Tasking Cycle of the </w:t>
      </w:r>
      <w:r w:rsidRPr="008C6088">
        <w:t>MASS</w:t>
      </w:r>
      <w:bookmarkEnd w:id="54"/>
      <w:bookmarkEnd w:id="55"/>
      <w:bookmarkEnd w:id="56"/>
      <w:r w:rsidRPr="008C6088">
        <w:t xml:space="preserve"> </w:t>
      </w:r>
    </w:p>
    <w:p w14:paraId="332787C1" w14:textId="5E0FD8D3" w:rsidR="00DA276C" w:rsidRDefault="004B31ED" w:rsidP="004B31ED">
      <w:pPr>
        <w:pStyle w:val="BodyText"/>
      </w:pPr>
      <w:r w:rsidRPr="008E2ACA">
        <w:t xml:space="preserve">The MASS tasking cycle is a sub-set of the overarching system life cycle and includes </w:t>
      </w:r>
      <w:proofErr w:type="gramStart"/>
      <w:r w:rsidRPr="008E2ACA">
        <w:t>a number of</w:t>
      </w:r>
      <w:proofErr w:type="gramEnd"/>
      <w:r w:rsidRPr="008E2ACA">
        <w:t xml:space="preserve"> tasks that involve the operation of the RCC. It is necessary to clearly define the concept of use and tasking cycle of the MASS and the roles, responsibilities and boundaries of those involved in these tasks.</w:t>
      </w:r>
    </w:p>
    <w:p w14:paraId="3DB98DA7" w14:textId="77777777" w:rsidR="004B31ED" w:rsidRPr="008C6088" w:rsidRDefault="004B31ED" w:rsidP="004B31ED">
      <w:pPr>
        <w:pStyle w:val="Heading3"/>
        <w:keepNext w:val="0"/>
        <w:keepLines w:val="0"/>
        <w:numPr>
          <w:ilvl w:val="2"/>
          <w:numId w:val="11"/>
        </w:numPr>
        <w:ind w:left="993" w:hanging="993"/>
      </w:pPr>
      <w:bookmarkStart w:id="57" w:name="_Toc98334485"/>
      <w:bookmarkStart w:id="58" w:name="_Toc111186863"/>
      <w:bookmarkStart w:id="59" w:name="_Toc168907498"/>
      <w:r w:rsidRPr="008E2ACA">
        <w:t xml:space="preserve">Responsibility of the </w:t>
      </w:r>
      <w:r w:rsidRPr="008C6088">
        <w:t xml:space="preserve">RCC </w:t>
      </w:r>
      <w:r w:rsidRPr="008E2ACA">
        <w:t>Operator Within an Operational Hierarchy</w:t>
      </w:r>
      <w:bookmarkEnd w:id="57"/>
      <w:bookmarkEnd w:id="58"/>
      <w:bookmarkEnd w:id="59"/>
      <w:r w:rsidRPr="008E2ACA">
        <w:t xml:space="preserve"> </w:t>
      </w:r>
    </w:p>
    <w:p w14:paraId="0EE4D39E" w14:textId="77777777" w:rsidR="006C7AB0" w:rsidRDefault="005B4A59" w:rsidP="004B31ED">
      <w:pPr>
        <w:pStyle w:val="BodyText"/>
        <w:rPr>
          <w:rFonts w:cstheme="minorHAnsi"/>
        </w:rPr>
      </w:pPr>
      <w:r>
        <w:rPr>
          <w:rFonts w:cstheme="minorHAnsi"/>
        </w:rPr>
        <w:lastRenderedPageBreak/>
        <w:t>It is highlighted the VTS is not the same as an RCC Operator, and VTS will not take over RCC duti</w:t>
      </w:r>
      <w:r w:rsidR="006C7AB0">
        <w:rPr>
          <w:rFonts w:cstheme="minorHAnsi"/>
        </w:rPr>
        <w:t xml:space="preserve">es.  However, the RCC operator would be expected to comply with the requirements identified by the port and coastal authority, as per SOLAS Chapter V Regulation 11 (aids to </w:t>
      </w:r>
      <w:proofErr w:type="gramStart"/>
      <w:r w:rsidR="006C7AB0">
        <w:rPr>
          <w:rFonts w:cstheme="minorHAnsi"/>
        </w:rPr>
        <w:t>navigation )</w:t>
      </w:r>
      <w:proofErr w:type="gramEnd"/>
      <w:r w:rsidR="006C7AB0">
        <w:rPr>
          <w:rFonts w:cstheme="minorHAnsi"/>
        </w:rPr>
        <w:t xml:space="preserve"> and Regulation 12 (VTS).  </w:t>
      </w:r>
    </w:p>
    <w:p w14:paraId="02D41157" w14:textId="77777777" w:rsidR="00F97C7F" w:rsidRDefault="00F97C7F" w:rsidP="004B31ED">
      <w:pPr>
        <w:pStyle w:val="BodyText"/>
        <w:rPr>
          <w:rFonts w:cstheme="minorHAnsi"/>
        </w:rPr>
      </w:pPr>
      <w:r>
        <w:rPr>
          <w:rFonts w:cstheme="minorHAnsi"/>
        </w:rPr>
        <w:t xml:space="preserve">Detailed information on the interaction of MASS within a VTS area is included in </w:t>
      </w:r>
      <w:commentRangeStart w:id="60"/>
      <w:r>
        <w:rPr>
          <w:rFonts w:cstheme="minorHAnsi"/>
        </w:rPr>
        <w:t>IALA G ###</w:t>
      </w:r>
      <w:proofErr w:type="gramStart"/>
      <w:r>
        <w:rPr>
          <w:rFonts w:cstheme="minorHAnsi"/>
        </w:rPr>
        <w:t>#.#</w:t>
      </w:r>
      <w:proofErr w:type="gramEnd"/>
      <w:r>
        <w:rPr>
          <w:rFonts w:cstheme="minorHAnsi"/>
        </w:rPr>
        <w:t xml:space="preserve"> VTS Interaction with a Mix of Vessels including MASS</w:t>
      </w:r>
      <w:commentRangeEnd w:id="60"/>
      <w:r>
        <w:rPr>
          <w:rStyle w:val="CommentReference"/>
        </w:rPr>
        <w:commentReference w:id="60"/>
      </w:r>
      <w:r>
        <w:rPr>
          <w:rFonts w:cstheme="minorHAnsi"/>
        </w:rPr>
        <w:t xml:space="preserve">.  </w:t>
      </w:r>
    </w:p>
    <w:p w14:paraId="127C177D" w14:textId="72FD8494" w:rsidR="004B31ED" w:rsidRPr="008E2ACA" w:rsidRDefault="004B31ED" w:rsidP="004B31ED">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p>
    <w:p w14:paraId="3D9DC564" w14:textId="77777777" w:rsidR="004B31ED" w:rsidRPr="008E2ACA" w:rsidRDefault="004B31ED" w:rsidP="004B31ED">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68AA62E5"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6BA0D5AA" w14:textId="77777777" w:rsidR="004B31ED" w:rsidRPr="008E2ACA" w:rsidRDefault="004B31ED" w:rsidP="004B31ED">
      <w:pPr>
        <w:pStyle w:val="Bullet2"/>
        <w:numPr>
          <w:ilvl w:val="0"/>
          <w:numId w:val="101"/>
        </w:numPr>
        <w:ind w:left="993" w:hanging="426"/>
      </w:pPr>
      <w:r w:rsidRPr="008E2ACA">
        <w:t>Overall responsibility for the ship and her crew and all operations including those involving off board systems (MASS</w:t>
      </w:r>
      <w:proofErr w:type="gramStart"/>
      <w:r w:rsidRPr="008E2ACA">
        <w:t>);</w:t>
      </w:r>
      <w:proofErr w:type="gramEnd"/>
      <w:r w:rsidRPr="008E2ACA">
        <w:t xml:space="preserve"> </w:t>
      </w:r>
    </w:p>
    <w:p w14:paraId="1431B8DF" w14:textId="77777777" w:rsidR="004B31ED" w:rsidRPr="008E2ACA" w:rsidRDefault="004B31ED" w:rsidP="004B31ED">
      <w:pPr>
        <w:pStyle w:val="Bullet2"/>
        <w:numPr>
          <w:ilvl w:val="0"/>
          <w:numId w:val="101"/>
        </w:numPr>
        <w:ind w:left="993" w:hanging="426"/>
      </w:pPr>
      <w:r w:rsidRPr="008E2ACA">
        <w:t xml:space="preserve">– Authorises the mission plan. </w:t>
      </w:r>
    </w:p>
    <w:p w14:paraId="528DFBE2"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2C04E1C6" w14:textId="77777777" w:rsidR="004B31ED" w:rsidRPr="008E2ACA" w:rsidRDefault="004B31ED" w:rsidP="004B31ED">
      <w:pPr>
        <w:pStyle w:val="Bullet2"/>
        <w:numPr>
          <w:ilvl w:val="0"/>
          <w:numId w:val="101"/>
        </w:numPr>
        <w:ind w:left="993" w:hanging="426"/>
      </w:pPr>
      <w:r w:rsidRPr="008E2ACA">
        <w:t xml:space="preserve">Manages and commands the complete MASS </w:t>
      </w:r>
      <w:proofErr w:type="gramStart"/>
      <w:r w:rsidRPr="008E2ACA">
        <w:t>mission;</w:t>
      </w:r>
      <w:proofErr w:type="gramEnd"/>
      <w:r w:rsidRPr="008E2ACA">
        <w:t xml:space="preserve"> </w:t>
      </w:r>
    </w:p>
    <w:p w14:paraId="52562625" w14:textId="77777777" w:rsidR="004B31ED" w:rsidRPr="008E2ACA" w:rsidRDefault="004B31ED" w:rsidP="004B31ED">
      <w:pPr>
        <w:pStyle w:val="Bullet2"/>
        <w:numPr>
          <w:ilvl w:val="0"/>
          <w:numId w:val="101"/>
        </w:numPr>
        <w:ind w:left="993" w:hanging="426"/>
      </w:pPr>
      <w:r w:rsidRPr="008E2ACA">
        <w:t xml:space="preserve">Manages the interaction between MASS RCC operator, crane operator, payload operators </w:t>
      </w:r>
      <w:proofErr w:type="gramStart"/>
      <w:r w:rsidRPr="008E2ACA">
        <w:t>etc;</w:t>
      </w:r>
      <w:proofErr w:type="gramEnd"/>
      <w:r w:rsidRPr="008E2ACA">
        <w:t xml:space="preserve"> </w:t>
      </w:r>
    </w:p>
    <w:p w14:paraId="4E0242A4" w14:textId="77777777" w:rsidR="004B31ED" w:rsidRPr="008E2ACA" w:rsidRDefault="004B31ED" w:rsidP="004B31ED">
      <w:pPr>
        <w:pStyle w:val="Bullet2"/>
        <w:numPr>
          <w:ilvl w:val="0"/>
          <w:numId w:val="101"/>
        </w:numPr>
        <w:ind w:left="993" w:hanging="426"/>
      </w:pPr>
      <w:r w:rsidRPr="008E2ACA">
        <w:t xml:space="preserve">Involved in mission planning, execution and post mission </w:t>
      </w:r>
      <w:proofErr w:type="gramStart"/>
      <w:r w:rsidRPr="008E2ACA">
        <w:t>evaluation;</w:t>
      </w:r>
      <w:proofErr w:type="gramEnd"/>
      <w:r w:rsidRPr="008E2ACA">
        <w:t xml:space="preserve"> </w:t>
      </w:r>
    </w:p>
    <w:p w14:paraId="47C36851" w14:textId="77777777" w:rsidR="004B31ED" w:rsidRPr="008E2ACA" w:rsidRDefault="004B31ED" w:rsidP="004B31ED">
      <w:pPr>
        <w:pStyle w:val="Bullet2"/>
        <w:numPr>
          <w:ilvl w:val="0"/>
          <w:numId w:val="101"/>
        </w:numPr>
        <w:ind w:left="993" w:hanging="426"/>
      </w:pPr>
      <w:r w:rsidRPr="008E2ACA">
        <w:t xml:space="preserve">Direct communication with equipment </w:t>
      </w:r>
      <w:proofErr w:type="gramStart"/>
      <w:r w:rsidRPr="008E2ACA">
        <w:t>operators;</w:t>
      </w:r>
      <w:proofErr w:type="gramEnd"/>
      <w:r w:rsidRPr="008E2ACA">
        <w:t xml:space="preserve"> </w:t>
      </w:r>
    </w:p>
    <w:p w14:paraId="2E85C3FE" w14:textId="77777777" w:rsidR="004B31ED" w:rsidRPr="008E2ACA" w:rsidRDefault="004B31ED" w:rsidP="004B31ED">
      <w:pPr>
        <w:pStyle w:val="Bullet2"/>
        <w:numPr>
          <w:ilvl w:val="0"/>
          <w:numId w:val="101"/>
        </w:numPr>
        <w:ind w:left="993" w:hanging="426"/>
      </w:pPr>
      <w:r w:rsidRPr="008E2ACA">
        <w:t xml:space="preserve">If the MASS Watch Officer (MWO) </w:t>
      </w:r>
      <w:proofErr w:type="gramStart"/>
      <w:r w:rsidRPr="008E2ACA">
        <w:t>is located in</w:t>
      </w:r>
      <w:proofErr w:type="gramEnd"/>
      <w:r w:rsidRPr="008E2ACA">
        <w:t xml:space="preserve"> the Operations Room, then the oversight of crane/deck operations will pass to the commanding officer on the bridge.</w:t>
      </w:r>
    </w:p>
    <w:p w14:paraId="5CBCB592"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4E8E9B1F" w14:textId="77777777" w:rsidR="004B31ED" w:rsidRPr="00C5424B" w:rsidRDefault="004B31ED" w:rsidP="004B31ED">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4FE1E27B" w14:textId="77777777" w:rsidR="004B31ED" w:rsidRPr="00C5424B" w:rsidRDefault="004B31ED" w:rsidP="004B31ED">
      <w:pPr>
        <w:pStyle w:val="Bullet2"/>
        <w:numPr>
          <w:ilvl w:val="0"/>
          <w:numId w:val="101"/>
        </w:numPr>
        <w:ind w:left="993" w:hanging="426"/>
      </w:pPr>
      <w:r w:rsidRPr="00C5424B">
        <w:t xml:space="preserve">Responsible for the MASS command and control when operated by the </w:t>
      </w:r>
      <w:proofErr w:type="gramStart"/>
      <w:r w:rsidRPr="00C5424B">
        <w:t>RCC;</w:t>
      </w:r>
      <w:proofErr w:type="gramEnd"/>
      <w:r w:rsidRPr="00C5424B">
        <w:t xml:space="preserve"> </w:t>
      </w:r>
    </w:p>
    <w:p w14:paraId="27BA69F1" w14:textId="77777777" w:rsidR="004B31ED" w:rsidRPr="00C5424B" w:rsidRDefault="004B31ED" w:rsidP="004B31ED">
      <w:pPr>
        <w:pStyle w:val="Bullet2"/>
        <w:numPr>
          <w:ilvl w:val="0"/>
          <w:numId w:val="101"/>
        </w:numPr>
        <w:ind w:left="993" w:hanging="426"/>
      </w:pPr>
      <w:r w:rsidRPr="00C5424B">
        <w:t xml:space="preserve">Responsible for mission planning, execution and post mission </w:t>
      </w:r>
      <w:proofErr w:type="gramStart"/>
      <w:r w:rsidRPr="00C5424B">
        <w:t>evaluation;</w:t>
      </w:r>
      <w:proofErr w:type="gramEnd"/>
      <w:r w:rsidRPr="00C5424B">
        <w:t xml:space="preserve"> </w:t>
      </w:r>
    </w:p>
    <w:p w14:paraId="357F138D" w14:textId="77777777" w:rsidR="004B31ED" w:rsidRPr="00C5424B" w:rsidRDefault="004B31ED" w:rsidP="004B31ED">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UAS</w:t>
      </w:r>
      <w:proofErr w:type="gramStart"/>
      <w:r w:rsidRPr="00C5424B">
        <w:t>);</w:t>
      </w:r>
      <w:proofErr w:type="gramEnd"/>
      <w:r w:rsidRPr="00C5424B">
        <w:t xml:space="preserve"> </w:t>
      </w:r>
    </w:p>
    <w:p w14:paraId="671DC942" w14:textId="77777777" w:rsidR="004B31ED" w:rsidRPr="00C5424B" w:rsidRDefault="004B31ED" w:rsidP="004B31ED">
      <w:pPr>
        <w:pStyle w:val="Bullet2"/>
        <w:numPr>
          <w:ilvl w:val="0"/>
          <w:numId w:val="101"/>
        </w:numPr>
        <w:ind w:left="993" w:hanging="426"/>
      </w:pPr>
      <w:r w:rsidRPr="00C5424B">
        <w:t xml:space="preserve">Communicates with other operators, e.g. crane operator, secondary operator on deck and payload operators. </w:t>
      </w:r>
    </w:p>
    <w:p w14:paraId="7CBEDC4A"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4115F1A1" w14:textId="77777777" w:rsidR="004B31ED" w:rsidRPr="00C5424B" w:rsidRDefault="004B31ED" w:rsidP="004B31ED">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01E372F3" w14:textId="77777777" w:rsidR="004B31ED" w:rsidRPr="00C5424B" w:rsidRDefault="004B31ED" w:rsidP="004B31ED">
      <w:pPr>
        <w:pStyle w:val="Bullet2"/>
        <w:numPr>
          <w:ilvl w:val="0"/>
          <w:numId w:val="101"/>
        </w:numPr>
        <w:ind w:left="993" w:hanging="426"/>
      </w:pPr>
      <w:r w:rsidRPr="00C5424B">
        <w:t xml:space="preserve">Responsible for lifting and lowering MASS to/from </w:t>
      </w:r>
      <w:proofErr w:type="gramStart"/>
      <w:r w:rsidRPr="00C5424B">
        <w:t>water;</w:t>
      </w:r>
      <w:proofErr w:type="gramEnd"/>
      <w:r w:rsidRPr="00C5424B">
        <w:t xml:space="preserve"> </w:t>
      </w:r>
    </w:p>
    <w:p w14:paraId="0DBD965E" w14:textId="77777777" w:rsidR="004B31ED" w:rsidRPr="00C5424B" w:rsidRDefault="004B31ED" w:rsidP="004B31ED">
      <w:pPr>
        <w:pStyle w:val="Bullet2"/>
        <w:numPr>
          <w:ilvl w:val="0"/>
          <w:numId w:val="101"/>
        </w:numPr>
        <w:ind w:left="993" w:hanging="426"/>
      </w:pPr>
      <w:r w:rsidRPr="00C5424B">
        <w:t xml:space="preserve">Will </w:t>
      </w:r>
      <w:proofErr w:type="gramStart"/>
      <w:r w:rsidRPr="00C5424B">
        <w:t>require</w:t>
      </w:r>
      <w:proofErr w:type="gramEnd"/>
      <w:r w:rsidRPr="00C5424B">
        <w:t xml:space="preserve"> to have communication with the MASS RCC and MASS secondary operator on deck as appropriate. </w:t>
      </w:r>
    </w:p>
    <w:p w14:paraId="3D3E4F92"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1A7F6018" w14:textId="77777777" w:rsidR="004B31ED" w:rsidRPr="008E2ACA" w:rsidRDefault="004B31ED" w:rsidP="004B31ED">
      <w:pPr>
        <w:pStyle w:val="BodyText"/>
        <w:ind w:left="426"/>
        <w:rPr>
          <w:color w:val="000000" w:themeColor="text1"/>
          <w:szCs w:val="18"/>
        </w:rPr>
      </w:pPr>
      <w:r w:rsidRPr="008E2ACA">
        <w:rPr>
          <w:color w:val="000000" w:themeColor="text1"/>
          <w:szCs w:val="18"/>
        </w:rPr>
        <w:t xml:space="preserve">Receives commands from the Watch </w:t>
      </w:r>
      <w:proofErr w:type="gramStart"/>
      <w:r w:rsidRPr="008E2ACA">
        <w:rPr>
          <w:color w:val="000000" w:themeColor="text1"/>
          <w:szCs w:val="18"/>
        </w:rPr>
        <w:t>Officer;</w:t>
      </w:r>
      <w:proofErr w:type="gramEnd"/>
      <w:r w:rsidRPr="008E2ACA">
        <w:rPr>
          <w:color w:val="000000" w:themeColor="text1"/>
          <w:szCs w:val="18"/>
        </w:rPr>
        <w:t xml:space="preserve"> </w:t>
      </w:r>
    </w:p>
    <w:p w14:paraId="23963A35" w14:textId="77777777" w:rsidR="004B31ED" w:rsidRPr="008E2ACA" w:rsidRDefault="004B31ED" w:rsidP="004B31ED">
      <w:pPr>
        <w:pStyle w:val="Bullet2"/>
        <w:numPr>
          <w:ilvl w:val="0"/>
          <w:numId w:val="101"/>
        </w:numPr>
        <w:ind w:left="993" w:hanging="426"/>
      </w:pPr>
      <w:r w:rsidRPr="008E2ACA">
        <w:t xml:space="preserve">Could receive commands directly from the MASS RCC </w:t>
      </w:r>
      <w:proofErr w:type="gramStart"/>
      <w:r w:rsidRPr="008E2ACA">
        <w:t>Operator;</w:t>
      </w:r>
      <w:proofErr w:type="gramEnd"/>
      <w:r w:rsidRPr="008E2ACA">
        <w:t xml:space="preserve"> </w:t>
      </w:r>
    </w:p>
    <w:p w14:paraId="5543D3A7" w14:textId="77777777" w:rsidR="004B31ED" w:rsidRPr="008E2ACA" w:rsidRDefault="004B31ED" w:rsidP="004B31ED">
      <w:pPr>
        <w:pStyle w:val="Bullet2"/>
        <w:numPr>
          <w:ilvl w:val="0"/>
          <w:numId w:val="101"/>
        </w:numPr>
        <w:ind w:left="993" w:hanging="426"/>
      </w:pPr>
      <w:r w:rsidRPr="008E2ACA">
        <w:t xml:space="preserve">Responsible for operation of </w:t>
      </w:r>
      <w:proofErr w:type="gramStart"/>
      <w:r w:rsidRPr="008E2ACA">
        <w:t>payload;</w:t>
      </w:r>
      <w:proofErr w:type="gramEnd"/>
      <w:r w:rsidRPr="008E2ACA">
        <w:t xml:space="preserve"> </w:t>
      </w:r>
    </w:p>
    <w:p w14:paraId="261B83B0" w14:textId="77777777" w:rsidR="004B31ED" w:rsidRPr="008E2ACA" w:rsidRDefault="004B31ED" w:rsidP="004B31ED">
      <w:pPr>
        <w:pStyle w:val="Bullet2"/>
        <w:numPr>
          <w:ilvl w:val="0"/>
          <w:numId w:val="101"/>
        </w:numPr>
        <w:ind w:left="993" w:hanging="426"/>
      </w:pPr>
      <w:r w:rsidRPr="008E2ACA">
        <w:t>Could be fully or partially responsible (shared by RCC operator) for launch and recovery of vehicle payload (ROVs, AUVs, towed systems and UAS</w:t>
      </w:r>
      <w:proofErr w:type="gramStart"/>
      <w:r w:rsidRPr="008E2ACA">
        <w:t>);</w:t>
      </w:r>
      <w:proofErr w:type="gramEnd"/>
      <w:r w:rsidRPr="008E2ACA">
        <w:t xml:space="preserve"> </w:t>
      </w:r>
    </w:p>
    <w:p w14:paraId="0897BE7F" w14:textId="77777777" w:rsidR="004B31ED" w:rsidRPr="008E2ACA" w:rsidRDefault="004B31ED" w:rsidP="004B31ED">
      <w:pPr>
        <w:pStyle w:val="Bullet2"/>
        <w:numPr>
          <w:ilvl w:val="0"/>
          <w:numId w:val="101"/>
        </w:numPr>
        <w:ind w:left="993" w:hanging="426"/>
      </w:pPr>
      <w:r w:rsidRPr="008E2ACA">
        <w:lastRenderedPageBreak/>
        <w:t xml:space="preserve">Will have communication with MASS RCC </w:t>
      </w:r>
      <w:proofErr w:type="gramStart"/>
      <w:r w:rsidRPr="008E2ACA">
        <w:t>Operator;</w:t>
      </w:r>
      <w:proofErr w:type="gramEnd"/>
      <w:r w:rsidRPr="008E2ACA">
        <w:t xml:space="preserve"> </w:t>
      </w:r>
    </w:p>
    <w:p w14:paraId="4073D385" w14:textId="77777777" w:rsidR="004B31ED" w:rsidRDefault="004B31ED" w:rsidP="004B31ED">
      <w:pPr>
        <w:pStyle w:val="Bullet2"/>
        <w:numPr>
          <w:ilvl w:val="0"/>
          <w:numId w:val="101"/>
        </w:numPr>
        <w:ind w:left="993" w:hanging="426"/>
      </w:pPr>
      <w:r w:rsidRPr="008E2ACA">
        <w:t>This role could be conducted by the RCC Operator.</w:t>
      </w:r>
    </w:p>
    <w:p w14:paraId="7D626113" w14:textId="77777777" w:rsidR="004B31ED" w:rsidRPr="00C5424B" w:rsidRDefault="004B31ED" w:rsidP="004B31ED">
      <w:pPr>
        <w:pStyle w:val="Heading3"/>
        <w:keepNext w:val="0"/>
        <w:keepLines w:val="0"/>
        <w:numPr>
          <w:ilvl w:val="2"/>
          <w:numId w:val="11"/>
        </w:numPr>
        <w:ind w:left="993" w:hanging="993"/>
      </w:pPr>
      <w:bookmarkStart w:id="61" w:name="_Toc98334489"/>
      <w:bookmarkStart w:id="62" w:name="_Toc111186866"/>
      <w:bookmarkStart w:id="63" w:name="_Toc168907499"/>
      <w:r w:rsidRPr="008E2ACA">
        <w:t xml:space="preserve">Relationship Between Autonomy Levels of Control and </w:t>
      </w:r>
      <w:r w:rsidRPr="00C5424B">
        <w:t>RCC</w:t>
      </w:r>
      <w:bookmarkEnd w:id="61"/>
      <w:bookmarkEnd w:id="62"/>
      <w:bookmarkEnd w:id="63"/>
      <w:r w:rsidRPr="00C5424B">
        <w:t xml:space="preserve"> </w:t>
      </w:r>
    </w:p>
    <w:p w14:paraId="423306E5" w14:textId="77777777" w:rsidR="004B31ED" w:rsidRDefault="004B31ED" w:rsidP="004B31ED">
      <w:pPr>
        <w:pStyle w:val="BodyText"/>
      </w:pPr>
      <w:r w:rsidRPr="008E2ACA">
        <w:t xml:space="preserve">The RCC should be designed to enable the operator to take control of the MASS at any time, including the ability to change the LoC or shut down the MASS completely. </w:t>
      </w:r>
    </w:p>
    <w:p w14:paraId="4579CCD2" w14:textId="77777777" w:rsidR="004B31ED" w:rsidRPr="00C5424B" w:rsidRDefault="004B31ED" w:rsidP="004B31ED">
      <w:pPr>
        <w:pStyle w:val="Heading3"/>
        <w:keepNext w:val="0"/>
        <w:keepLines w:val="0"/>
        <w:numPr>
          <w:ilvl w:val="2"/>
          <w:numId w:val="11"/>
        </w:numPr>
        <w:ind w:left="993" w:hanging="993"/>
      </w:pPr>
      <w:bookmarkStart w:id="64" w:name="_Toc98334491"/>
      <w:bookmarkStart w:id="65" w:name="_Toc111186868"/>
      <w:bookmarkStart w:id="66" w:name="_Toc168907500"/>
      <w:r w:rsidRPr="008E2ACA">
        <w:t xml:space="preserve">Working Within Pilotage </w:t>
      </w:r>
      <w:commentRangeStart w:id="67"/>
      <w:r w:rsidRPr="008E2ACA">
        <w:t>Waters</w:t>
      </w:r>
      <w:bookmarkEnd w:id="64"/>
      <w:bookmarkEnd w:id="65"/>
      <w:commentRangeEnd w:id="67"/>
      <w:r>
        <w:rPr>
          <w:rStyle w:val="CommentReference"/>
          <w:rFonts w:asciiTheme="minorHAnsi" w:eastAsiaTheme="minorHAnsi" w:hAnsiTheme="minorHAnsi" w:cstheme="minorBidi"/>
          <w:b w:val="0"/>
          <w:bCs w:val="0"/>
          <w:smallCaps w:val="0"/>
          <w:color w:val="auto"/>
        </w:rPr>
        <w:commentReference w:id="67"/>
      </w:r>
      <w:bookmarkEnd w:id="66"/>
      <w:r w:rsidRPr="008E2ACA">
        <w:t xml:space="preserve"> </w:t>
      </w:r>
    </w:p>
    <w:p w14:paraId="6CB37B03" w14:textId="77777777" w:rsidR="004B31ED" w:rsidRPr="008E2ACA" w:rsidRDefault="004B31ED" w:rsidP="004B31ED">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C83236B" w14:textId="77777777" w:rsidR="004B31ED" w:rsidRDefault="004B31ED" w:rsidP="004B31ED">
      <w:pPr>
        <w:pStyle w:val="BodyText"/>
      </w:pPr>
      <w:r w:rsidRPr="008E2ACA">
        <w:t xml:space="preserve">Prior to entry of a Harbour or Marine facility, an RCC operator may </w:t>
      </w:r>
      <w:proofErr w:type="gramStart"/>
      <w:r w:rsidRPr="008E2ACA">
        <w:t>be required</w:t>
      </w:r>
      <w:proofErr w:type="gramEnd"/>
      <w:r w:rsidRPr="008E2ACA">
        <w:t xml:space="preserve"> to demonstrate they have sufficient skill, experience, and local knowledge to operate within the area. </w:t>
      </w:r>
    </w:p>
    <w:p w14:paraId="3DBF4DDD" w14:textId="156AB492" w:rsidR="00F97C7F" w:rsidRPr="008E2ACA" w:rsidRDefault="00F97C7F" w:rsidP="004B31ED">
      <w:pPr>
        <w:pStyle w:val="BodyText"/>
      </w:pPr>
      <w:r>
        <w:rPr>
          <w:rFonts w:cstheme="minorHAnsi"/>
        </w:rPr>
        <w:t xml:space="preserve">Detailed information on the interaction of MASS within a VTS area is included in </w:t>
      </w:r>
      <w:commentRangeStart w:id="68"/>
      <w:r>
        <w:rPr>
          <w:rFonts w:cstheme="minorHAnsi"/>
        </w:rPr>
        <w:t>IALA G ###</w:t>
      </w:r>
      <w:proofErr w:type="gramStart"/>
      <w:r>
        <w:rPr>
          <w:rFonts w:cstheme="minorHAnsi"/>
        </w:rPr>
        <w:t>#.#</w:t>
      </w:r>
      <w:proofErr w:type="gramEnd"/>
      <w:r>
        <w:rPr>
          <w:rFonts w:cstheme="minorHAnsi"/>
        </w:rPr>
        <w:t xml:space="preserve"> VTS Interaction with a Mix of Vessels including MASS</w:t>
      </w:r>
      <w:commentRangeEnd w:id="68"/>
      <w:r>
        <w:rPr>
          <w:rStyle w:val="CommentReference"/>
        </w:rPr>
        <w:commentReference w:id="68"/>
      </w:r>
    </w:p>
    <w:p w14:paraId="485FABC2" w14:textId="77777777" w:rsidR="00425189" w:rsidRDefault="00425189" w:rsidP="00425189">
      <w:pPr>
        <w:pStyle w:val="Heading2"/>
      </w:pPr>
      <w:bookmarkStart w:id="69" w:name="_Toc168907501"/>
      <w:r>
        <w:t>Remote Operations</w:t>
      </w:r>
      <w:bookmarkEnd w:id="69"/>
    </w:p>
    <w:p w14:paraId="3592B574" w14:textId="77777777" w:rsidR="00425189" w:rsidRDefault="00425189" w:rsidP="00425189">
      <w:pPr>
        <w:pStyle w:val="Heading2separationline"/>
      </w:pPr>
    </w:p>
    <w:p w14:paraId="401971A6" w14:textId="5ACABCB8" w:rsidR="00F97C7F" w:rsidRPr="00F97C7F" w:rsidRDefault="00F97C7F" w:rsidP="00F97C7F">
      <w:pPr>
        <w:pStyle w:val="BodyText"/>
      </w:pPr>
      <w:r>
        <w:t>[introductory text to be developed]</w:t>
      </w:r>
    </w:p>
    <w:p w14:paraId="3178FBB0" w14:textId="235B2CB3" w:rsidR="00615A1C" w:rsidRDefault="00615A1C" w:rsidP="00F97C7F">
      <w:pPr>
        <w:pStyle w:val="Heading3"/>
      </w:pPr>
      <w:bookmarkStart w:id="70" w:name="_Toc168907502"/>
      <w:r>
        <w:t>Monitoring and control</w:t>
      </w:r>
      <w:bookmarkEnd w:id="70"/>
    </w:p>
    <w:p w14:paraId="55D5D7AC" w14:textId="2D0A7140" w:rsidR="00615A1C" w:rsidRPr="008E2ACA" w:rsidRDefault="00615A1C" w:rsidP="00615A1C">
      <w:pPr>
        <w:pStyle w:val="BodyText"/>
        <w:rPr>
          <w:rFonts w:ascii="Calibri" w:hAnsi="Calibri" w:cs="Calibri"/>
          <w:color w:val="221E1F"/>
        </w:rPr>
      </w:pPr>
      <w:commentRangeStart w:id="71"/>
      <w:r w:rsidRPr="008E2ACA">
        <w:rPr>
          <w:rFonts w:ascii="Calibri" w:hAnsi="Calibri" w:cs="Calibri"/>
          <w:color w:val="221E1F"/>
        </w:rPr>
        <w:t xml:space="preserve">The MASS </w:t>
      </w:r>
      <w:commentRangeEnd w:id="71"/>
      <w:r>
        <w:rPr>
          <w:rStyle w:val="CommentReference"/>
        </w:rPr>
        <w:commentReference w:id="71"/>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r w:rsidR="00F97C7F">
        <w:rPr>
          <w:rFonts w:ascii="Calibri" w:hAnsi="Calibri" w:cs="Calibri"/>
          <w:color w:val="221E1F"/>
        </w:rPr>
        <w:t xml:space="preserve">This information is provided to </w:t>
      </w:r>
      <w:proofErr w:type="gramStart"/>
      <w:r w:rsidR="00F97C7F">
        <w:rPr>
          <w:rFonts w:ascii="Calibri" w:hAnsi="Calibri" w:cs="Calibri"/>
          <w:color w:val="221E1F"/>
        </w:rPr>
        <w:t>assist</w:t>
      </w:r>
      <w:proofErr w:type="gramEnd"/>
      <w:r w:rsidR="00F97C7F">
        <w:rPr>
          <w:rFonts w:ascii="Calibri" w:hAnsi="Calibri" w:cs="Calibri"/>
          <w:color w:val="221E1F"/>
        </w:rPr>
        <w:t xml:space="preserve"> in the overall knowledge of the MASS operations, noting that these elements are outside of the specific remit of IALA. </w:t>
      </w:r>
    </w:p>
    <w:p w14:paraId="07BFC36B"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62B8A2D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w:t>
      </w:r>
      <w:proofErr w:type="gramStart"/>
      <w:r w:rsidRPr="008E2ACA">
        <w:rPr>
          <w:rFonts w:ascii="Calibri" w:hAnsi="Calibri" w:cs="Calibri"/>
        </w:rPr>
        <w:t>points;</w:t>
      </w:r>
      <w:proofErr w:type="gramEnd"/>
      <w:r w:rsidRPr="008E2ACA">
        <w:rPr>
          <w:rFonts w:ascii="Calibri" w:hAnsi="Calibri" w:cs="Calibri"/>
        </w:rPr>
        <w:t xml:space="preserve"> </w:t>
      </w:r>
    </w:p>
    <w:p w14:paraId="604C943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w:t>
      </w:r>
      <w:proofErr w:type="gramStart"/>
      <w:r w:rsidRPr="008E2ACA">
        <w:rPr>
          <w:rFonts w:ascii="Calibri" w:hAnsi="Calibri" w:cs="Calibri"/>
        </w:rPr>
        <w:t>points;</w:t>
      </w:r>
      <w:proofErr w:type="gramEnd"/>
      <w:r w:rsidRPr="008E2ACA">
        <w:rPr>
          <w:rFonts w:ascii="Calibri" w:hAnsi="Calibri" w:cs="Calibri"/>
        </w:rPr>
        <w:t xml:space="preserve"> </w:t>
      </w:r>
    </w:p>
    <w:p w14:paraId="74DF921E"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w:t>
      </w:r>
      <w:proofErr w:type="gramStart"/>
      <w:r w:rsidRPr="008E2ACA">
        <w:rPr>
          <w:rFonts w:ascii="Calibri" w:hAnsi="Calibri" w:cs="Calibri"/>
        </w:rPr>
        <w:t>follow;</w:t>
      </w:r>
      <w:proofErr w:type="gramEnd"/>
      <w:r w:rsidRPr="008E2ACA">
        <w:rPr>
          <w:rFonts w:ascii="Calibri" w:hAnsi="Calibri" w:cs="Calibri"/>
        </w:rPr>
        <w:t xml:space="preserve"> </w:t>
      </w:r>
    </w:p>
    <w:p w14:paraId="3FF57E50"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Enabling waypoint-</w:t>
      </w:r>
      <w:proofErr w:type="gramStart"/>
      <w:r w:rsidRPr="008E2ACA">
        <w:rPr>
          <w:rFonts w:ascii="Calibri" w:hAnsi="Calibri" w:cs="Calibri"/>
        </w:rPr>
        <w:t>following, or</w:t>
      </w:r>
      <w:proofErr w:type="gramEnd"/>
      <w:r w:rsidRPr="008E2ACA">
        <w:rPr>
          <w:rFonts w:ascii="Calibri" w:hAnsi="Calibri" w:cs="Calibri"/>
        </w:rPr>
        <w:t xml:space="preserve"> superseding the mission controller with heading and speed set points calculated by a collision avoidance algorithm. </w:t>
      </w:r>
    </w:p>
    <w:p w14:paraId="18A2B3E8"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w:t>
      </w:r>
      <w:proofErr w:type="gramStart"/>
      <w:r w:rsidRPr="008E2ACA">
        <w:rPr>
          <w:rFonts w:ascii="Calibri" w:hAnsi="Calibri" w:cs="Calibri"/>
          <w:color w:val="221E1F"/>
        </w:rPr>
        <w:t>timely</w:t>
      </w:r>
      <w:proofErr w:type="gramEnd"/>
      <w:r w:rsidRPr="008E2ACA">
        <w:rPr>
          <w:rFonts w:ascii="Calibri" w:hAnsi="Calibri" w:cs="Calibri"/>
          <w:color w:val="221E1F"/>
        </w:rPr>
        <w:t xml:space="preserve"> and accurate control in such a manner as to maintain safety of (1) the platform; (2) surrounding persons, structures, ships; and (3) the environment. </w:t>
      </w:r>
    </w:p>
    <w:p w14:paraId="5C68543B" w14:textId="77777777" w:rsidR="00E74F0F" w:rsidRPr="008E2ACA" w:rsidRDefault="00E74F0F" w:rsidP="00E74F0F">
      <w:pPr>
        <w:pStyle w:val="Heading3"/>
        <w:keepNext w:val="0"/>
        <w:keepLines w:val="0"/>
        <w:numPr>
          <w:ilvl w:val="2"/>
          <w:numId w:val="11"/>
        </w:numPr>
        <w:ind w:left="993" w:hanging="993"/>
      </w:pPr>
      <w:bookmarkStart w:id="72" w:name="_Toc98334496"/>
      <w:bookmarkStart w:id="73" w:name="_Toc111186874"/>
      <w:bookmarkStart w:id="74" w:name="_Toc168907503"/>
      <w:r w:rsidRPr="008E2ACA">
        <w:t>MASS Remote Controller Task Requirements</w:t>
      </w:r>
      <w:bookmarkEnd w:id="72"/>
      <w:bookmarkEnd w:id="73"/>
      <w:bookmarkEnd w:id="74"/>
      <w:r w:rsidRPr="008E2ACA">
        <w:t xml:space="preserve"> </w:t>
      </w:r>
    </w:p>
    <w:p w14:paraId="30856A10" w14:textId="77777777" w:rsidR="00573180" w:rsidRPr="008E2ACA" w:rsidRDefault="00F97C7F" w:rsidP="00573180">
      <w:pPr>
        <w:pStyle w:val="BodyText"/>
      </w:pPr>
      <w:r>
        <w:t>It is noted that t</w:t>
      </w:r>
      <w:r w:rsidR="00E74F0F" w:rsidRPr="008E2ACA">
        <w:t xml:space="preserve">he duty to </w:t>
      </w:r>
      <w:proofErr w:type="gramStart"/>
      <w:r w:rsidR="00E74F0F" w:rsidRPr="008E2ACA">
        <w:t>render</w:t>
      </w:r>
      <w:proofErr w:type="gramEnd"/>
      <w:r w:rsidR="00E74F0F" w:rsidRPr="008E2ACA">
        <w:t xml:space="preserve"> assistance will fall to be discharged, if at all, by the MASS Master, potentially delegated to the controller.</w:t>
      </w:r>
      <w:r>
        <w:t xml:space="preserve"> </w:t>
      </w:r>
      <w:r w:rsidR="00E74F0F" w:rsidRPr="008E2ACA">
        <w:t xml:space="preserve">The duty is qualified by what is reasonably to be expected given the limitations and characteristics of the relevant MASS. </w:t>
      </w:r>
      <w:r w:rsidR="00573180">
        <w:t xml:space="preserve">The implications of this within a port and coastal area, from the perspective of VTS, is identified in </w:t>
      </w:r>
      <w:commentRangeStart w:id="75"/>
      <w:r w:rsidR="00573180">
        <w:rPr>
          <w:rFonts w:cstheme="minorHAnsi"/>
        </w:rPr>
        <w:t>IALA G ###</w:t>
      </w:r>
      <w:proofErr w:type="gramStart"/>
      <w:r w:rsidR="00573180">
        <w:rPr>
          <w:rFonts w:cstheme="minorHAnsi"/>
        </w:rPr>
        <w:t>#.#</w:t>
      </w:r>
      <w:proofErr w:type="gramEnd"/>
      <w:r w:rsidR="00573180">
        <w:rPr>
          <w:rFonts w:cstheme="minorHAnsi"/>
        </w:rPr>
        <w:t xml:space="preserve"> VTS Interaction with a Mix of Vessels including MASS</w:t>
      </w:r>
      <w:commentRangeEnd w:id="75"/>
      <w:r w:rsidR="00573180">
        <w:rPr>
          <w:rStyle w:val="CommentReference"/>
        </w:rPr>
        <w:commentReference w:id="75"/>
      </w:r>
    </w:p>
    <w:p w14:paraId="34BC5947" w14:textId="77777777" w:rsidR="00E74F0F" w:rsidRPr="008E2ACA" w:rsidRDefault="00E74F0F" w:rsidP="00E74F0F">
      <w:pPr>
        <w:pStyle w:val="BodyText"/>
      </w:pPr>
      <w:r w:rsidRPr="008E2ACA">
        <w:t xml:space="preserve">The remote controller of a MASS will not breach the duty for </w:t>
      </w:r>
      <w:proofErr w:type="gramStart"/>
      <w:r w:rsidRPr="008E2ACA">
        <w:t>failing to render</w:t>
      </w:r>
      <w:proofErr w:type="gramEnd"/>
      <w:r w:rsidRPr="008E2ACA">
        <w:t xml:space="preserve"> a particular form of assistance on account of the MASS technical limitations or for the MASS’ inability to take persons on board. </w:t>
      </w:r>
    </w:p>
    <w:p w14:paraId="38B9CF30" w14:textId="77777777" w:rsidR="00E74F0F" w:rsidRPr="008E2ACA" w:rsidRDefault="00E74F0F" w:rsidP="00E74F0F">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194D180E" w14:textId="77777777" w:rsidR="00425189" w:rsidRDefault="00425189" w:rsidP="00425189">
      <w:pPr>
        <w:pStyle w:val="Heading2"/>
      </w:pPr>
      <w:bookmarkStart w:id="76" w:name="_Toc168907504"/>
      <w:r>
        <w:lastRenderedPageBreak/>
        <w:t>Communications</w:t>
      </w:r>
      <w:bookmarkEnd w:id="76"/>
    </w:p>
    <w:p w14:paraId="6DAD587F" w14:textId="77777777" w:rsidR="00425189" w:rsidRDefault="00425189" w:rsidP="00425189">
      <w:pPr>
        <w:pStyle w:val="Heading2separationline"/>
      </w:pPr>
    </w:p>
    <w:p w14:paraId="25FAEF11" w14:textId="77777777" w:rsidR="00670AE4" w:rsidRPr="008E2ACA" w:rsidRDefault="00670AE4" w:rsidP="00670AE4">
      <w:pPr>
        <w:pStyle w:val="BodyTex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26B2223D" w14:textId="77777777" w:rsidR="00670AE4" w:rsidRPr="008E2ACA" w:rsidRDefault="00670AE4" w:rsidP="00670AE4">
      <w:pPr>
        <w:pStyle w:val="BodyText"/>
        <w:rPr>
          <w:rFonts w:cstheme="minorHAnsi"/>
        </w:rPr>
      </w:pPr>
      <w:r w:rsidRPr="008E2ACA">
        <w:rPr>
          <w:rFonts w:cstheme="minorHAnsi"/>
        </w:rPr>
        <w:t xml:space="preserve">RF communications requirements for MASS will include the following: </w:t>
      </w:r>
    </w:p>
    <w:p w14:paraId="1AD84771" w14:textId="77777777" w:rsidR="00670AE4" w:rsidRPr="008E2ACA" w:rsidRDefault="00670AE4" w:rsidP="00670AE4">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w:t>
      </w:r>
      <w:proofErr w:type="gramStart"/>
      <w:r w:rsidRPr="008E2ACA">
        <w:rPr>
          <w:rFonts w:cstheme="minorHAnsi"/>
          <w:color w:val="000000" w:themeColor="text1"/>
        </w:rPr>
        <w:t>compatibility;</w:t>
      </w:r>
      <w:proofErr w:type="gramEnd"/>
      <w:r w:rsidRPr="008E2ACA">
        <w:rPr>
          <w:rFonts w:cstheme="minorHAnsi"/>
          <w:color w:val="000000" w:themeColor="text1"/>
        </w:rPr>
        <w:t xml:space="preserve"> </w:t>
      </w:r>
    </w:p>
    <w:p w14:paraId="76398640" w14:textId="77777777" w:rsidR="00670AE4" w:rsidRPr="00C13778" w:rsidRDefault="00670AE4" w:rsidP="00670AE4">
      <w:pPr>
        <w:pStyle w:val="BodyText"/>
        <w:numPr>
          <w:ilvl w:val="0"/>
          <w:numId w:val="93"/>
        </w:numPr>
        <w:ind w:left="426" w:hanging="426"/>
        <w:rPr>
          <w:rFonts w:cstheme="minorHAnsi"/>
          <w:color w:val="000000" w:themeColor="text1"/>
        </w:rPr>
      </w:pPr>
      <w:r w:rsidRPr="00C13778">
        <w:rPr>
          <w:rFonts w:cstheme="minorHAnsi"/>
          <w:color w:val="000000" w:themeColor="text1"/>
        </w:rPr>
        <w:t xml:space="preserve">Communications for Control System Monitoring and Input. </w:t>
      </w:r>
    </w:p>
    <w:p w14:paraId="17E03B0A" w14:textId="77777777" w:rsidR="00670AE4" w:rsidRPr="00C13778" w:rsidRDefault="00670AE4" w:rsidP="00670AE4">
      <w:pPr>
        <w:pStyle w:val="Heading3"/>
        <w:keepNext w:val="0"/>
        <w:keepLines w:val="0"/>
        <w:numPr>
          <w:ilvl w:val="2"/>
          <w:numId w:val="11"/>
        </w:numPr>
        <w:ind w:left="993" w:hanging="993"/>
      </w:pPr>
      <w:bookmarkStart w:id="77" w:name="_Toc98334475"/>
      <w:bookmarkStart w:id="78" w:name="_Toc111186854"/>
      <w:bookmarkStart w:id="79" w:name="_Toc168907505"/>
      <w:r w:rsidRPr="00C13778">
        <w:t>GMDSS Requirements</w:t>
      </w:r>
      <w:bookmarkEnd w:id="77"/>
      <w:bookmarkEnd w:id="78"/>
      <w:bookmarkEnd w:id="79"/>
      <w:r w:rsidRPr="00C13778">
        <w:t xml:space="preserve"> </w:t>
      </w:r>
    </w:p>
    <w:p w14:paraId="1045B6CB" w14:textId="77777777" w:rsidR="00670AE4" w:rsidRPr="008E2ACA" w:rsidRDefault="00670AE4" w:rsidP="00670AE4">
      <w:pPr>
        <w:pStyle w:val="BodyText"/>
        <w:rPr>
          <w:color w:val="000000" w:themeColor="text1"/>
        </w:rPr>
      </w:pPr>
      <w:r w:rsidRPr="00C13778">
        <w:rPr>
          <w:color w:val="000000" w:themeColor="text1"/>
        </w:rPr>
        <w:t>The application of SOLAS Chapter IV (Radiocommunications) is to cargo ships of 300 gross tonnage and upwards on international voyages.</w:t>
      </w:r>
      <w:r w:rsidRPr="008E2ACA">
        <w:rPr>
          <w:color w:val="000000" w:themeColor="text1"/>
        </w:rPr>
        <w:t xml:space="preserve"> </w:t>
      </w:r>
    </w:p>
    <w:p w14:paraId="5D823A26" w14:textId="77777777" w:rsidR="00670AE4" w:rsidRPr="008E2ACA" w:rsidRDefault="00670AE4" w:rsidP="00670AE4">
      <w:pPr>
        <w:pStyle w:val="BodyText"/>
        <w:rPr>
          <w:color w:val="000000" w:themeColor="text1"/>
        </w:rPr>
      </w:pPr>
      <w:commentRangeStart w:id="80"/>
      <w:r w:rsidRPr="0033385C">
        <w:rPr>
          <w:color w:val="000000" w:themeColor="text1"/>
          <w:highlight w:val="yellow"/>
        </w:rPr>
        <w:t>The Merchant Shipping (Radio Installations) Regulations (SI 1998 No. 2070)</w:t>
      </w:r>
      <w:r w:rsidRPr="008E2ACA">
        <w:rPr>
          <w:color w:val="000000" w:themeColor="text1"/>
        </w:rPr>
        <w:t xml:space="preserve"> </w:t>
      </w:r>
      <w:commentRangeEnd w:id="80"/>
      <w:r w:rsidR="0033385C">
        <w:rPr>
          <w:rStyle w:val="CommentReference"/>
        </w:rPr>
        <w:commentReference w:id="80"/>
      </w:r>
      <w:r w:rsidRPr="008E2ACA">
        <w:rPr>
          <w:color w:val="000000" w:themeColor="text1"/>
        </w:rPr>
        <w:t xml:space="preserve">require cargo ships of 300 gross tonnage and upwards on domestic voyages to carry a GMDSS radio installation as described in the regulations. MASS of 300 gross tonnage and upwards should therefore </w:t>
      </w:r>
      <w:proofErr w:type="gramStart"/>
      <w:r w:rsidRPr="008E2ACA">
        <w:rPr>
          <w:color w:val="000000" w:themeColor="text1"/>
        </w:rPr>
        <w:t>comply with</w:t>
      </w:r>
      <w:proofErr w:type="gramEnd"/>
      <w:r w:rsidRPr="008E2ACA">
        <w:rPr>
          <w:color w:val="000000" w:themeColor="text1"/>
        </w:rPr>
        <w:t xml:space="preserve"> these regulations. </w:t>
      </w:r>
    </w:p>
    <w:p w14:paraId="67FDAAAE" w14:textId="77777777" w:rsidR="00670AE4" w:rsidRPr="008E2ACA" w:rsidRDefault="00670AE4" w:rsidP="00670AE4">
      <w:pPr>
        <w:pStyle w:val="BodyText"/>
        <w:rPr>
          <w:color w:val="000000" w:themeColor="text1"/>
        </w:rPr>
      </w:pPr>
      <w:r w:rsidRPr="008E2ACA">
        <w:rPr>
          <w:color w:val="000000" w:themeColor="text1"/>
        </w:rPr>
        <w:t xml:space="preserve">There are no requirements for ships under 300 gross </w:t>
      </w:r>
      <w:proofErr w:type="gramStart"/>
      <w:r w:rsidRPr="008E2ACA">
        <w:rPr>
          <w:color w:val="000000" w:themeColor="text1"/>
        </w:rPr>
        <w:t>tonnage</w:t>
      </w:r>
      <w:proofErr w:type="gramEnd"/>
      <w:r w:rsidRPr="008E2ACA">
        <w:rPr>
          <w:color w:val="000000" w:themeColor="text1"/>
        </w:rPr>
        <w:t xml:space="preserve">, although any ship using the frequencies of the GMDSS are bound by the requirements of the ITU Radio Regulations. </w:t>
      </w:r>
    </w:p>
    <w:p w14:paraId="0989BE1D" w14:textId="6463A8CE" w:rsidR="00670AE4" w:rsidRPr="008E2ACA" w:rsidRDefault="00670AE4" w:rsidP="00670AE4">
      <w:pPr>
        <w:pStyle w:val="BodyText"/>
        <w:rPr>
          <w:color w:val="000000" w:themeColor="text1"/>
        </w:rPr>
      </w:pPr>
      <w:r w:rsidRPr="008E2ACA">
        <w:rPr>
          <w:color w:val="000000" w:themeColor="text1"/>
        </w:rPr>
        <w:t xml:space="preserve">The radio equipment to be carried depends on the capabilities of the MASS and the area of operation. </w:t>
      </w:r>
    </w:p>
    <w:p w14:paraId="044F1D67" w14:textId="77777777" w:rsidR="00670AE4" w:rsidRPr="008E2ACA" w:rsidRDefault="00670AE4" w:rsidP="00670AE4">
      <w:pPr>
        <w:pStyle w:val="BodyText"/>
        <w:rPr>
          <w:color w:val="000000" w:themeColor="text1"/>
        </w:rPr>
      </w:pPr>
      <w:r w:rsidRPr="008E2ACA">
        <w:rPr>
          <w:color w:val="000000" w:themeColor="text1"/>
        </w:rPr>
        <w:t xml:space="preserve">The controller of the MASS while </w:t>
      </w:r>
      <w:proofErr w:type="gramStart"/>
      <w:r w:rsidRPr="008E2ACA">
        <w:rPr>
          <w:color w:val="000000" w:themeColor="text1"/>
        </w:rPr>
        <w:t>operating</w:t>
      </w:r>
      <w:proofErr w:type="gramEnd"/>
      <w:r w:rsidRPr="008E2ACA">
        <w:rPr>
          <w:color w:val="000000" w:themeColor="text1"/>
        </w:rPr>
        <w:t xml:space="preserve"> should, when practicable, be capable of receiving, interpreting and acting upon information transmitted via the following communications channels: </w:t>
      </w:r>
    </w:p>
    <w:p w14:paraId="6A27BB1A"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w:t>
      </w:r>
      <w:proofErr w:type="gramStart"/>
      <w:r w:rsidRPr="008E2ACA">
        <w:rPr>
          <w:rFonts w:ascii="Calibri" w:hAnsi="Calibri" w:cs="Calibri"/>
          <w:color w:val="000000" w:themeColor="text1"/>
        </w:rPr>
        <w:t>16;</w:t>
      </w:r>
      <w:proofErr w:type="gramEnd"/>
      <w:r w:rsidRPr="008E2ACA">
        <w:rPr>
          <w:rFonts w:ascii="Calibri" w:hAnsi="Calibri" w:cs="Calibri"/>
          <w:color w:val="000000" w:themeColor="text1"/>
        </w:rPr>
        <w:t xml:space="preserve"> </w:t>
      </w:r>
    </w:p>
    <w:p w14:paraId="1141C79D"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w:t>
      </w:r>
      <w:proofErr w:type="gramStart"/>
      <w:r w:rsidRPr="008E2ACA">
        <w:rPr>
          <w:rFonts w:ascii="Calibri" w:hAnsi="Calibri" w:cs="Calibri"/>
          <w:color w:val="000000" w:themeColor="text1"/>
        </w:rPr>
        <w:t>70;</w:t>
      </w:r>
      <w:proofErr w:type="gramEnd"/>
      <w:r w:rsidRPr="008E2ACA">
        <w:rPr>
          <w:rFonts w:ascii="Calibri" w:hAnsi="Calibri" w:cs="Calibri"/>
          <w:color w:val="000000" w:themeColor="text1"/>
        </w:rPr>
        <w:t xml:space="preserve"> </w:t>
      </w:r>
    </w:p>
    <w:p w14:paraId="23938C7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w:t>
      </w:r>
      <w:proofErr w:type="gramStart"/>
      <w:r w:rsidRPr="008E2ACA">
        <w:rPr>
          <w:rFonts w:ascii="Calibri" w:hAnsi="Calibri" w:cs="Calibri"/>
          <w:color w:val="000000" w:themeColor="text1"/>
        </w:rPr>
        <w:t>kHz;</w:t>
      </w:r>
      <w:proofErr w:type="gramEnd"/>
      <w:r w:rsidRPr="008E2ACA">
        <w:rPr>
          <w:rFonts w:ascii="Calibri" w:hAnsi="Calibri" w:cs="Calibri"/>
          <w:color w:val="000000" w:themeColor="text1"/>
        </w:rPr>
        <w:t xml:space="preserve"> </w:t>
      </w:r>
    </w:p>
    <w:p w14:paraId="6E81183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w:t>
      </w:r>
      <w:proofErr w:type="gramStart"/>
      <w:r w:rsidRPr="008E2ACA">
        <w:rPr>
          <w:rFonts w:ascii="Calibri" w:hAnsi="Calibri" w:cs="Calibri"/>
          <w:color w:val="000000" w:themeColor="text1"/>
        </w:rPr>
        <w:t>calling;</w:t>
      </w:r>
      <w:proofErr w:type="gramEnd"/>
      <w:r w:rsidRPr="008E2ACA">
        <w:rPr>
          <w:rFonts w:ascii="Calibri" w:hAnsi="Calibri" w:cs="Calibri"/>
          <w:color w:val="000000" w:themeColor="text1"/>
        </w:rPr>
        <w:t xml:space="preserve"> </w:t>
      </w:r>
    </w:p>
    <w:p w14:paraId="698B8F8F"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D6BA1BA" w14:textId="77777777" w:rsidR="006621D5" w:rsidRPr="008E2ACA" w:rsidRDefault="00C13778" w:rsidP="006621D5">
      <w:pPr>
        <w:pStyle w:val="BodyText"/>
      </w:pPr>
      <w:r>
        <w:rPr>
          <w:color w:val="221E1F"/>
        </w:rPr>
        <w:t xml:space="preserve">Port and Coastal Authorities can expect a MASS vessel to be able to communicate with shore </w:t>
      </w:r>
      <w:r w:rsidR="006621D5">
        <w:rPr>
          <w:color w:val="221E1F"/>
        </w:rPr>
        <w:t xml:space="preserve">stations using the same manner as traditional vessels. As digital communication technologies evolve, it can be expected that machine-to-machine communication will increase.  </w:t>
      </w:r>
      <w:r w:rsidR="006621D5">
        <w:rPr>
          <w:rFonts w:cstheme="minorHAnsi"/>
        </w:rPr>
        <w:t xml:space="preserve">Detailed information on the interaction of MASS within a VTS area is included in </w:t>
      </w:r>
      <w:commentRangeStart w:id="81"/>
      <w:r w:rsidR="006621D5">
        <w:rPr>
          <w:rFonts w:cstheme="minorHAnsi"/>
        </w:rPr>
        <w:t>IALA G ###</w:t>
      </w:r>
      <w:proofErr w:type="gramStart"/>
      <w:r w:rsidR="006621D5">
        <w:rPr>
          <w:rFonts w:cstheme="minorHAnsi"/>
        </w:rPr>
        <w:t>#.#</w:t>
      </w:r>
      <w:proofErr w:type="gramEnd"/>
      <w:r w:rsidR="006621D5">
        <w:rPr>
          <w:rFonts w:cstheme="minorHAnsi"/>
        </w:rPr>
        <w:t xml:space="preserve"> VTS Interaction with a Mix of Vessels including MASS</w:t>
      </w:r>
      <w:commentRangeEnd w:id="81"/>
      <w:r w:rsidR="006621D5">
        <w:rPr>
          <w:rStyle w:val="CommentReference"/>
        </w:rPr>
        <w:commentReference w:id="81"/>
      </w:r>
    </w:p>
    <w:p w14:paraId="28D000B5" w14:textId="77777777" w:rsidR="00670AE4" w:rsidRPr="008C6088" w:rsidRDefault="00670AE4" w:rsidP="00670AE4">
      <w:pPr>
        <w:pStyle w:val="Heading3"/>
        <w:keepNext w:val="0"/>
        <w:keepLines w:val="0"/>
        <w:numPr>
          <w:ilvl w:val="2"/>
          <w:numId w:val="11"/>
        </w:numPr>
        <w:ind w:left="993" w:hanging="993"/>
      </w:pPr>
      <w:bookmarkStart w:id="82" w:name="_Toc98334476"/>
      <w:bookmarkStart w:id="83" w:name="_Toc111186855"/>
      <w:bookmarkStart w:id="84" w:name="_Toc168907506"/>
      <w:r w:rsidRPr="008E2ACA">
        <w:t>Communications For Control System Monitoring and Input</w:t>
      </w:r>
      <w:bookmarkEnd w:id="82"/>
      <w:bookmarkEnd w:id="83"/>
      <w:bookmarkEnd w:id="84"/>
      <w:r w:rsidRPr="008E2ACA">
        <w:t xml:space="preserve"> </w:t>
      </w:r>
    </w:p>
    <w:p w14:paraId="4EB7E55D" w14:textId="77777777" w:rsidR="00670AE4" w:rsidRPr="008E2ACA" w:rsidRDefault="00670AE4" w:rsidP="00670AE4">
      <w:pPr>
        <w:pStyle w:val="BodyText"/>
      </w:pPr>
      <w:r w:rsidRPr="008E2ACA">
        <w:t xml:space="preserve">RF Communications systems that are </w:t>
      </w:r>
      <w:proofErr w:type="gramStart"/>
      <w:r w:rsidRPr="008E2ACA">
        <w:t>required</w:t>
      </w:r>
      <w:proofErr w:type="gramEnd"/>
      <w:r w:rsidRPr="008E2ACA">
        <w:t xml:space="preserve"> to exercise the required Level of Control (LoC), or are necessary to enable the Emergency Stop functionality, should be provided with reversionary modes and backup energy supplies, the scope of which will depend on both the MASS Classification.</w:t>
      </w:r>
    </w:p>
    <w:p w14:paraId="7FE6F0CE" w14:textId="0E3A80B3" w:rsidR="00670AE4" w:rsidRDefault="006621D5" w:rsidP="00670AE4">
      <w:pPr>
        <w:pStyle w:val="BodyText"/>
      </w:pPr>
      <w:r>
        <w:t>MASS vessel operations will be assessed with a</w:t>
      </w:r>
      <w:r w:rsidR="008C42BA">
        <w:t xml:space="preserve"> focus on the response to a</w:t>
      </w:r>
      <w:r w:rsidR="00670AE4" w:rsidRPr="008E2ACA">
        <w:t xml:space="preserve"> risk of loss of control communications and ability to execute the emergency stop function</w:t>
      </w:r>
      <w:r w:rsidR="008C42BA">
        <w:t>.  These risks should be</w:t>
      </w:r>
      <w:r w:rsidR="00670AE4" w:rsidRPr="008E2ACA">
        <w:t xml:space="preserve"> reduced to a level As Low </w:t>
      </w:r>
      <w:proofErr w:type="gramStart"/>
      <w:r w:rsidR="00670AE4" w:rsidRPr="008E2ACA">
        <w:t>As</w:t>
      </w:r>
      <w:proofErr w:type="gramEnd"/>
      <w:r w:rsidR="00670AE4" w:rsidRPr="008E2ACA">
        <w:t xml:space="preserve"> Reasonably Practical (ALARP). </w:t>
      </w:r>
    </w:p>
    <w:p w14:paraId="0BA916AF" w14:textId="77777777" w:rsidR="008C42BA" w:rsidRPr="008E2ACA" w:rsidRDefault="008C42BA" w:rsidP="008C42BA">
      <w:pPr>
        <w:pStyle w:val="BodyText"/>
      </w:pPr>
      <w:r>
        <w:t xml:space="preserve">Port and Coastal Authorities should confirm the procedures for loss of connectivity with MASS vessels when they are transiting in their areas.  </w:t>
      </w:r>
      <w:r>
        <w:rPr>
          <w:rFonts w:cstheme="minorHAnsi"/>
        </w:rPr>
        <w:t xml:space="preserve">Detailed information on the interaction of MASS within a VTS area is included in </w:t>
      </w:r>
      <w:commentRangeStart w:id="85"/>
      <w:r>
        <w:rPr>
          <w:rFonts w:cstheme="minorHAnsi"/>
        </w:rPr>
        <w:t>IALA G ###</w:t>
      </w:r>
      <w:proofErr w:type="gramStart"/>
      <w:r>
        <w:rPr>
          <w:rFonts w:cstheme="minorHAnsi"/>
        </w:rPr>
        <w:t>#.#</w:t>
      </w:r>
      <w:proofErr w:type="gramEnd"/>
      <w:r>
        <w:rPr>
          <w:rFonts w:cstheme="minorHAnsi"/>
        </w:rPr>
        <w:t xml:space="preserve"> VTS Interaction with a Mix of Vessels including MASS</w:t>
      </w:r>
      <w:commentRangeEnd w:id="85"/>
      <w:r>
        <w:rPr>
          <w:rStyle w:val="CommentReference"/>
        </w:rPr>
        <w:commentReference w:id="85"/>
      </w:r>
    </w:p>
    <w:p w14:paraId="2B52F609" w14:textId="77777777" w:rsidR="00670AE4" w:rsidRDefault="00670AE4" w:rsidP="00670AE4">
      <w:pPr>
        <w:pStyle w:val="BodyText"/>
      </w:pPr>
      <w:r w:rsidRPr="008E2ACA">
        <w:t xml:space="preserve">In the case of a wider system failure, an adequate failsafe communication system to support COLREG compliance should be fitted. This system should have suitable range and endurance capabilities as to enable the operator to effect </w:t>
      </w:r>
      <w:proofErr w:type="gramStart"/>
      <w:r w:rsidRPr="008E2ACA">
        <w:t>appropriate safe</w:t>
      </w:r>
      <w:proofErr w:type="gramEnd"/>
      <w:r w:rsidRPr="008E2ACA">
        <w:t xml:space="preserve"> management of the uncontrolled MASS.</w:t>
      </w:r>
    </w:p>
    <w:p w14:paraId="55FD4E54" w14:textId="77777777" w:rsidR="00670AE4" w:rsidRPr="008E2ACA" w:rsidRDefault="00670AE4" w:rsidP="00670AE4">
      <w:pPr>
        <w:pStyle w:val="BodyText"/>
      </w:pPr>
      <w:r w:rsidRPr="008E2ACA">
        <w:t xml:space="preserve">All radio communication equipment should be of a type which is approved by the relevant authority. </w:t>
      </w:r>
    </w:p>
    <w:p w14:paraId="55DE8DE2" w14:textId="77777777" w:rsidR="00425189" w:rsidRDefault="00425189" w:rsidP="00425189">
      <w:pPr>
        <w:pStyle w:val="Heading2"/>
      </w:pPr>
      <w:bookmarkStart w:id="86" w:name="_Toc168907507"/>
      <w:r>
        <w:lastRenderedPageBreak/>
        <w:t>Security</w:t>
      </w:r>
      <w:bookmarkEnd w:id="86"/>
    </w:p>
    <w:p w14:paraId="45BAFC8A" w14:textId="77777777" w:rsidR="00425189" w:rsidRDefault="00425189" w:rsidP="00425189">
      <w:pPr>
        <w:pStyle w:val="Heading2separationline"/>
      </w:pPr>
    </w:p>
    <w:p w14:paraId="4404E91D" w14:textId="76BABF87" w:rsidR="008C42BA" w:rsidRPr="008C42BA" w:rsidRDefault="008C42BA" w:rsidP="008C42BA">
      <w:pPr>
        <w:pStyle w:val="BodyText"/>
      </w:pPr>
      <w:r>
        <w:t>[introduction text to be developed]</w:t>
      </w:r>
    </w:p>
    <w:p w14:paraId="6A0391CA" w14:textId="65F8E4AD" w:rsidR="00467240" w:rsidRDefault="00467240" w:rsidP="008C42BA">
      <w:pPr>
        <w:pStyle w:val="Heading3"/>
      </w:pPr>
      <w:bookmarkStart w:id="87" w:name="_Toc168907508"/>
      <w:r>
        <w:t>Cybersecurity</w:t>
      </w:r>
      <w:bookmarkEnd w:id="87"/>
    </w:p>
    <w:p w14:paraId="113A6ECB" w14:textId="77777777" w:rsidR="00467240" w:rsidRPr="008E2ACA" w:rsidRDefault="00467240" w:rsidP="00467240">
      <w:pPr>
        <w:pStyle w:val="BodyText"/>
      </w:pPr>
      <w:commentRangeStart w:id="88"/>
      <w:r w:rsidRPr="008E2ACA">
        <w:t xml:space="preserve">The need </w:t>
      </w:r>
      <w:commentRangeEnd w:id="88"/>
      <w:r>
        <w:rPr>
          <w:rStyle w:val="CommentReference"/>
        </w:rPr>
        <w:commentReference w:id="88"/>
      </w:r>
      <w:r w:rsidRPr="008E2ACA">
        <w:t>to implement effective cyber security strategies grows every day.  Cybercriminals continuously derive more sophisticated techniques for executing attacks.</w:t>
      </w:r>
    </w:p>
    <w:p w14:paraId="09B90E7B" w14:textId="77777777" w:rsidR="00467240" w:rsidRPr="008E2ACA" w:rsidRDefault="00467240" w:rsidP="00467240">
      <w:pPr>
        <w:pStyle w:val="BodyText"/>
      </w:pPr>
      <w:r w:rsidRPr="008E2ACA">
        <w:t xml:space="preserve">All aspects of Cyber Safety and Security should be embedded in the </w:t>
      </w:r>
      <w:proofErr w:type="gramStart"/>
      <w:r w:rsidRPr="008E2ACA">
        <w:t>initial</w:t>
      </w:r>
      <w:proofErr w:type="gramEnd"/>
      <w:r w:rsidRPr="008E2ACA">
        <w:t xml:space="preserve">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B6D4905" w14:textId="77777777" w:rsidR="00467240" w:rsidRPr="008E2ACA" w:rsidRDefault="00467240" w:rsidP="00467240">
      <w:pPr>
        <w:pStyle w:val="BodyText"/>
      </w:pPr>
      <w:r w:rsidRPr="008E2ACA">
        <w:t xml:space="preserve">IMO resolution MSC.428(98) was adopted in 2017 and there are ongoing discussions at IMO to address ‘Cyber risk management in Safety Management Systems’.  For the shipping industry, resolution MSC.428(98) </w:t>
      </w:r>
      <w:proofErr w:type="gramStart"/>
      <w:r w:rsidRPr="008E2ACA">
        <w:t>established</w:t>
      </w:r>
      <w:proofErr w:type="gramEnd"/>
      <w:r w:rsidRPr="008E2ACA">
        <w:t xml:space="preserve">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w:t>
      </w:r>
      <w:proofErr w:type="gramStart"/>
      <w:r w:rsidRPr="008E2ACA">
        <w:t>in accordance with</w:t>
      </w:r>
      <w:proofErr w:type="gramEnd"/>
      <w:r w:rsidRPr="008E2ACA">
        <w:t xml:space="preserve"> the international regulatory requirements, is understood to be demonstrated by: </w:t>
      </w:r>
    </w:p>
    <w:p w14:paraId="4A971178" w14:textId="77777777" w:rsidR="00467240" w:rsidRPr="008E2ACA" w:rsidRDefault="00467240" w:rsidP="00467240">
      <w:pPr>
        <w:pStyle w:val="BodyText"/>
        <w:numPr>
          <w:ilvl w:val="0"/>
          <w:numId w:val="48"/>
        </w:numPr>
        <w:ind w:left="426" w:hanging="426"/>
      </w:pPr>
      <w:r w:rsidRPr="008E2ACA">
        <w:t xml:space="preserve">Evidence of the continuous improvement of approved safety management systems conforming to the requirements of the ISM Code to </w:t>
      </w:r>
      <w:proofErr w:type="gramStart"/>
      <w:r w:rsidRPr="008E2ACA">
        <w:t>take into account</w:t>
      </w:r>
      <w:proofErr w:type="gramEnd"/>
      <w:r w:rsidRPr="008E2ACA">
        <w:t xml:space="preserve"> cyber risks; and </w:t>
      </w:r>
    </w:p>
    <w:p w14:paraId="2085FB77" w14:textId="77777777" w:rsidR="00467240" w:rsidRPr="008E2ACA" w:rsidRDefault="00467240" w:rsidP="00467240">
      <w:pPr>
        <w:pStyle w:val="BodyText"/>
        <w:numPr>
          <w:ilvl w:val="0"/>
          <w:numId w:val="48"/>
        </w:numPr>
        <w:ind w:left="426" w:hanging="426"/>
      </w:pPr>
      <w:r w:rsidRPr="008E2ACA">
        <w:t xml:space="preserve">Implementation of policies and procedures for effective cyber risk management </w:t>
      </w:r>
    </w:p>
    <w:p w14:paraId="5937278E" w14:textId="77777777" w:rsidR="00425189" w:rsidRDefault="00425189" w:rsidP="00425189">
      <w:pPr>
        <w:pStyle w:val="Heading2"/>
      </w:pPr>
      <w:bookmarkStart w:id="89" w:name="_Toc168907509"/>
      <w:r>
        <w:t>Emergency Response</w:t>
      </w:r>
      <w:bookmarkEnd w:id="89"/>
    </w:p>
    <w:p w14:paraId="186678A2" w14:textId="77777777" w:rsidR="00425189" w:rsidRDefault="00425189" w:rsidP="00425189">
      <w:pPr>
        <w:pStyle w:val="Heading2separationline"/>
      </w:pPr>
    </w:p>
    <w:p w14:paraId="159D67B9" w14:textId="006669B7" w:rsidR="000028FC" w:rsidRPr="008E2ACA" w:rsidRDefault="000028FC" w:rsidP="000028FC">
      <w:pPr>
        <w:pStyle w:val="BodyText"/>
      </w:pPr>
      <w:r w:rsidRPr="003750DA">
        <w:t>In principle MASS vessels should fail safe i</w:t>
      </w:r>
      <w:r>
        <w:t>.</w:t>
      </w:r>
      <w:r w:rsidRPr="003750DA">
        <w:t>e</w:t>
      </w:r>
      <w:r>
        <w:t>.</w:t>
      </w:r>
      <w:r w:rsidRPr="003750DA">
        <w:t xml:space="preserve"> shut down propulsion provide</w:t>
      </w:r>
      <w:r w:rsidR="00EB426E">
        <w:t xml:space="preserve"> suitable navigation status on AIS and with </w:t>
      </w:r>
      <w:proofErr w:type="gramStart"/>
      <w:r w:rsidR="00EB426E">
        <w:t>appropriate lights</w:t>
      </w:r>
      <w:proofErr w:type="gramEnd"/>
      <w:r w:rsidR="00EB426E">
        <w:t xml:space="preserve"> (i.e.</w:t>
      </w:r>
      <w:r w:rsidRPr="003750DA">
        <w:t xml:space="preserve"> </w:t>
      </w:r>
      <w:r>
        <w:t>Not Under Command (</w:t>
      </w:r>
      <w:r w:rsidRPr="003750DA">
        <w:t>NUC</w:t>
      </w:r>
      <w:r>
        <w:t>)</w:t>
      </w:r>
      <w:r w:rsidRPr="003750DA">
        <w:t xml:space="preserve"> </w:t>
      </w:r>
      <w:proofErr w:type="spellStart"/>
      <w:r w:rsidR="00EB426E">
        <w:t>anchore</w:t>
      </w:r>
      <w:proofErr w:type="spellEnd"/>
      <w:r w:rsidRPr="003750DA">
        <w:t xml:space="preserve"> as applicable</w:t>
      </w:r>
      <w:r w:rsidR="00EB426E">
        <w:t>)</w:t>
      </w:r>
      <w:r w:rsidRPr="003750DA">
        <w:t>.</w:t>
      </w:r>
      <w:r>
        <w:t xml:space="preserve"> </w:t>
      </w:r>
      <w:r w:rsidRPr="008E2ACA">
        <w:t xml:space="preserve">The risk assessment and hazard identification system process should </w:t>
      </w:r>
      <w:proofErr w:type="gramStart"/>
      <w:r w:rsidRPr="008E2ACA">
        <w:t>identify</w:t>
      </w:r>
      <w:proofErr w:type="gramEnd"/>
      <w:r w:rsidRPr="008E2ACA">
        <w:t xml:space="preserve"> potential emergency MASS situations</w:t>
      </w:r>
      <w:r w:rsidR="00EB426E">
        <w:t xml:space="preserve"> should be shared with the port and coastal authorities when a MASS vessel is transiting the area</w:t>
      </w:r>
      <w:r w:rsidRPr="008E2ACA">
        <w:t xml:space="preserve">. Safe systems of work and procedures should then be developed to respond to them. </w:t>
      </w:r>
      <w:proofErr w:type="gramStart"/>
      <w:r w:rsidRPr="008E2ACA">
        <w:t>An Emergency Situation</w:t>
      </w:r>
      <w:proofErr w:type="gramEnd"/>
      <w:r w:rsidRPr="008E2ACA">
        <w:t xml:space="preserve"> should be considered to have occurred when a signal has not been received from or by the MASS for a critical time period</w:t>
      </w:r>
      <w:r w:rsidR="00CC3814">
        <w:t>, with standard response procedures developed</w:t>
      </w:r>
      <w:r w:rsidRPr="008E2ACA">
        <w:t xml:space="preserve">. This critical </w:t>
      </w:r>
      <w:proofErr w:type="gramStart"/>
      <w:r w:rsidRPr="008E2ACA">
        <w:t>time period</w:t>
      </w:r>
      <w:proofErr w:type="gramEnd"/>
      <w:r w:rsidRPr="008E2ACA">
        <w:t xml:space="preserve"> will be related to, but not dependent upon, the MASS last confirmed location, its risk level and cargo. The </w:t>
      </w:r>
      <w:proofErr w:type="gramStart"/>
      <w:r w:rsidRPr="008E2ACA">
        <w:t>appropriate authorities</w:t>
      </w:r>
      <w:proofErr w:type="gramEnd"/>
      <w:r w:rsidRPr="008E2ACA">
        <w:t xml:space="preserve"> should be informed as soon as it is recognised by the Master and operators that the Emergency Situation exists.</w:t>
      </w:r>
    </w:p>
    <w:p w14:paraId="52A0E146" w14:textId="10BD0FAB" w:rsidR="000028FC" w:rsidRPr="008E2ACA" w:rsidRDefault="000028FC" w:rsidP="000028FC">
      <w:pPr>
        <w:pStyle w:val="BodyText"/>
      </w:pPr>
      <w:r w:rsidRPr="008E2ACA">
        <w:t xml:space="preserve">Procedures for responding to emergency situations should be clearly </w:t>
      </w:r>
      <w:proofErr w:type="gramStart"/>
      <w:r w:rsidRPr="008E2ACA">
        <w:t>established</w:t>
      </w:r>
      <w:r w:rsidR="00CC3814">
        <w:t>, and</w:t>
      </w:r>
      <w:proofErr w:type="gramEnd"/>
      <w:r w:rsidR="00CC3814">
        <w:t xml:space="preserve"> be </w:t>
      </w:r>
      <w:proofErr w:type="spellStart"/>
      <w:r w:rsidR="00CC3814">
        <w:t>inline</w:t>
      </w:r>
      <w:proofErr w:type="spellEnd"/>
      <w:r w:rsidR="00CC3814">
        <w:t xml:space="preserve"> with existing procedures for traditional vessels</w:t>
      </w:r>
      <w:r w:rsidRPr="008E2ACA">
        <w:t>. These may include but are not limited to:</w:t>
      </w:r>
    </w:p>
    <w:p w14:paraId="00EF15B2" w14:textId="77777777" w:rsidR="000028FC" w:rsidRPr="008E2ACA" w:rsidRDefault="000028FC" w:rsidP="000028FC">
      <w:pPr>
        <w:pStyle w:val="BodyText"/>
        <w:numPr>
          <w:ilvl w:val="0"/>
          <w:numId w:val="84"/>
        </w:numPr>
        <w:ind w:left="426" w:hanging="426"/>
      </w:pPr>
      <w:r w:rsidRPr="008E2ACA">
        <w:t xml:space="preserve">Loss of Control of MASS for a critical time </w:t>
      </w:r>
      <w:proofErr w:type="gramStart"/>
      <w:r w:rsidRPr="008E2ACA">
        <w:t>period;</w:t>
      </w:r>
      <w:proofErr w:type="gramEnd"/>
    </w:p>
    <w:p w14:paraId="6F200A47" w14:textId="77777777" w:rsidR="000028FC" w:rsidRPr="008E2ACA" w:rsidRDefault="000028FC" w:rsidP="000028FC">
      <w:pPr>
        <w:pStyle w:val="BodyText"/>
        <w:numPr>
          <w:ilvl w:val="0"/>
          <w:numId w:val="84"/>
        </w:numPr>
        <w:ind w:left="426" w:hanging="426"/>
      </w:pPr>
      <w:proofErr w:type="gramStart"/>
      <w:r w:rsidRPr="008E2ACA">
        <w:t>Fire;</w:t>
      </w:r>
      <w:proofErr w:type="gramEnd"/>
    </w:p>
    <w:p w14:paraId="3B3743F9" w14:textId="77777777" w:rsidR="000028FC" w:rsidRPr="008E2ACA" w:rsidRDefault="000028FC" w:rsidP="000028FC">
      <w:pPr>
        <w:pStyle w:val="BodyText"/>
        <w:numPr>
          <w:ilvl w:val="0"/>
          <w:numId w:val="84"/>
        </w:numPr>
        <w:ind w:left="426" w:hanging="426"/>
      </w:pPr>
      <w:proofErr w:type="gramStart"/>
      <w:r w:rsidRPr="008E2ACA">
        <w:t>Collision;</w:t>
      </w:r>
      <w:proofErr w:type="gramEnd"/>
    </w:p>
    <w:p w14:paraId="52378857" w14:textId="77777777" w:rsidR="000028FC" w:rsidRPr="008E2ACA" w:rsidRDefault="000028FC" w:rsidP="000028FC">
      <w:pPr>
        <w:pStyle w:val="BodyText"/>
        <w:numPr>
          <w:ilvl w:val="0"/>
          <w:numId w:val="84"/>
        </w:numPr>
        <w:ind w:left="426" w:hanging="426"/>
      </w:pPr>
      <w:proofErr w:type="gramStart"/>
      <w:r w:rsidRPr="008E2ACA">
        <w:t>Grounding;</w:t>
      </w:r>
      <w:proofErr w:type="gramEnd"/>
    </w:p>
    <w:p w14:paraId="37764620" w14:textId="77777777" w:rsidR="000028FC" w:rsidRPr="008E2ACA" w:rsidRDefault="000028FC" w:rsidP="000028FC">
      <w:pPr>
        <w:pStyle w:val="BodyText"/>
        <w:numPr>
          <w:ilvl w:val="0"/>
          <w:numId w:val="84"/>
        </w:numPr>
        <w:ind w:left="426" w:hanging="426"/>
      </w:pPr>
      <w:proofErr w:type="gramStart"/>
      <w:r w:rsidRPr="008E2ACA">
        <w:t>Flood;</w:t>
      </w:r>
      <w:proofErr w:type="gramEnd"/>
    </w:p>
    <w:p w14:paraId="4F6D0F44" w14:textId="77777777" w:rsidR="000028FC" w:rsidRPr="008E2ACA" w:rsidRDefault="000028FC" w:rsidP="000028FC">
      <w:pPr>
        <w:pStyle w:val="BodyText"/>
        <w:numPr>
          <w:ilvl w:val="0"/>
          <w:numId w:val="84"/>
        </w:numPr>
        <w:ind w:left="426" w:hanging="426"/>
      </w:pPr>
      <w:r w:rsidRPr="008E2ACA">
        <w:t xml:space="preserve">Violent </w:t>
      </w:r>
      <w:proofErr w:type="gramStart"/>
      <w:r w:rsidRPr="008E2ACA">
        <w:t>act;</w:t>
      </w:r>
      <w:proofErr w:type="gramEnd"/>
    </w:p>
    <w:p w14:paraId="25EF9525" w14:textId="77777777" w:rsidR="000028FC" w:rsidRPr="008E2ACA" w:rsidRDefault="000028FC" w:rsidP="000028FC">
      <w:pPr>
        <w:pStyle w:val="BodyText"/>
        <w:numPr>
          <w:ilvl w:val="0"/>
          <w:numId w:val="84"/>
        </w:numPr>
        <w:ind w:left="426" w:hanging="426"/>
      </w:pPr>
      <w:r w:rsidRPr="008E2ACA">
        <w:t xml:space="preserve">Main propulsion or steering </w:t>
      </w:r>
      <w:proofErr w:type="gramStart"/>
      <w:r w:rsidRPr="008E2ACA">
        <w:t>failure;</w:t>
      </w:r>
      <w:proofErr w:type="gramEnd"/>
    </w:p>
    <w:p w14:paraId="7339866D" w14:textId="77777777" w:rsidR="000028FC" w:rsidRPr="008E2ACA" w:rsidRDefault="000028FC" w:rsidP="000028FC">
      <w:pPr>
        <w:pStyle w:val="BodyText"/>
        <w:numPr>
          <w:ilvl w:val="0"/>
          <w:numId w:val="84"/>
        </w:numPr>
        <w:ind w:left="426" w:hanging="426"/>
      </w:pPr>
      <w:r w:rsidRPr="008E2ACA">
        <w:t>Man overboard (if vessel manned</w:t>
      </w:r>
      <w:proofErr w:type="gramStart"/>
      <w:r w:rsidRPr="008E2ACA">
        <w:t>);</w:t>
      </w:r>
      <w:proofErr w:type="gramEnd"/>
    </w:p>
    <w:p w14:paraId="00E70993" w14:textId="77777777" w:rsidR="000028FC" w:rsidRPr="008E2ACA" w:rsidRDefault="000028FC" w:rsidP="000028FC">
      <w:pPr>
        <w:pStyle w:val="BodyText"/>
        <w:numPr>
          <w:ilvl w:val="0"/>
          <w:numId w:val="84"/>
        </w:numPr>
        <w:ind w:left="426" w:hanging="426"/>
      </w:pPr>
      <w:r w:rsidRPr="008E2ACA">
        <w:t>Abandon MASS procedure (if vessel manned).</w:t>
      </w:r>
    </w:p>
    <w:p w14:paraId="3A66F730" w14:textId="77777777" w:rsidR="000028FC" w:rsidRPr="008E2ACA" w:rsidRDefault="000028FC" w:rsidP="000028FC">
      <w:pPr>
        <w:pStyle w:val="BodyText"/>
        <w:numPr>
          <w:ilvl w:val="0"/>
          <w:numId w:val="84"/>
        </w:numPr>
        <w:ind w:left="426" w:hanging="426"/>
      </w:pPr>
      <w:r>
        <w:t>P</w:t>
      </w:r>
      <w:r w:rsidRPr="008E2ACA">
        <w:t xml:space="preserve">ropulsion or steering </w:t>
      </w:r>
      <w:proofErr w:type="gramStart"/>
      <w:r w:rsidRPr="008E2ACA">
        <w:t>failure;</w:t>
      </w:r>
      <w:proofErr w:type="gramEnd"/>
    </w:p>
    <w:p w14:paraId="734A64DE" w14:textId="02038003" w:rsidR="00425189" w:rsidRDefault="00CC7FED" w:rsidP="00425189">
      <w:pPr>
        <w:pStyle w:val="BodyText"/>
        <w:rPr>
          <w:ins w:id="90" w:author="Minsu Jeon" w:date="2024-03-05T11:46:00Z"/>
        </w:rPr>
      </w:pPr>
      <w:r>
        <w:rPr>
          <w:rFonts w:cstheme="minorHAnsi"/>
        </w:rPr>
        <w:lastRenderedPageBreak/>
        <w:t xml:space="preserve">Detailed information on the interaction of MASS within a VTS area is included in </w:t>
      </w:r>
      <w:commentRangeStart w:id="91"/>
      <w:r>
        <w:rPr>
          <w:rFonts w:cstheme="minorHAnsi"/>
        </w:rPr>
        <w:t>IALA G ###</w:t>
      </w:r>
      <w:proofErr w:type="gramStart"/>
      <w:r>
        <w:rPr>
          <w:rFonts w:cstheme="minorHAnsi"/>
        </w:rPr>
        <w:t>#.#</w:t>
      </w:r>
      <w:proofErr w:type="gramEnd"/>
      <w:r>
        <w:rPr>
          <w:rFonts w:cstheme="minorHAnsi"/>
        </w:rPr>
        <w:t xml:space="preserve"> VTS Interaction with a Mix of Vessels including MASS</w:t>
      </w:r>
      <w:commentRangeEnd w:id="91"/>
      <w:r>
        <w:rPr>
          <w:rStyle w:val="CommentReference"/>
        </w:rPr>
        <w:commentReference w:id="91"/>
      </w:r>
    </w:p>
    <w:p w14:paraId="0F0378B7" w14:textId="54490144" w:rsidR="00142033" w:rsidRDefault="00142033" w:rsidP="00CC7FED">
      <w:pPr>
        <w:pStyle w:val="Heading2"/>
      </w:pPr>
      <w:bookmarkStart w:id="92" w:name="_Toc168907510"/>
      <w:r w:rsidRPr="00CC7FED">
        <w:t>Reporting accident</w:t>
      </w:r>
      <w:bookmarkEnd w:id="92"/>
    </w:p>
    <w:p w14:paraId="3389527A" w14:textId="77777777" w:rsidR="00CC7FED" w:rsidRPr="00CC7FED" w:rsidRDefault="00CC7FED" w:rsidP="00CC7FED">
      <w:pPr>
        <w:pStyle w:val="Heading2separationline"/>
      </w:pPr>
    </w:p>
    <w:p w14:paraId="5BEC580A" w14:textId="77777777" w:rsidR="00142033" w:rsidRDefault="00142033" w:rsidP="00142033">
      <w:pPr>
        <w:pStyle w:val="BodyText"/>
      </w:pPr>
      <w:r>
        <w:t>[</w:t>
      </w:r>
      <w:r w:rsidRPr="00CC7FED">
        <w:rPr>
          <w:highlight w:val="yellow"/>
        </w:rPr>
        <w:t xml:space="preserve">refer to / update </w:t>
      </w:r>
      <w:proofErr w:type="gramStart"/>
      <w:r w:rsidRPr="00CC7FED">
        <w:rPr>
          <w:highlight w:val="yellow"/>
        </w:rPr>
        <w:t>required</w:t>
      </w:r>
      <w:proofErr w:type="gramEnd"/>
      <w:r w:rsidRPr="00CC7FED">
        <w:rPr>
          <w:highlight w:val="yellow"/>
        </w:rPr>
        <w:t xml:space="preserve"> for IALA G1118 – Marine Casualty / Incident reporting and recording, including near-miss situations as it relates to a VTS? Perhaps this guideline can be revised to include MASS incidents?]</w:t>
      </w:r>
    </w:p>
    <w:p w14:paraId="437A127B" w14:textId="77777777" w:rsidR="0071442A" w:rsidRDefault="00142033" w:rsidP="00142033">
      <w:pPr>
        <w:pStyle w:val="BodyText"/>
      </w:pPr>
      <w:r w:rsidRPr="008E2ACA">
        <w:t xml:space="preserve">All accidents and near misses/dangerous occurrences should be reported </w:t>
      </w:r>
      <w:r w:rsidR="0071442A">
        <w:t xml:space="preserve">as per existing requirements.  </w:t>
      </w:r>
      <w:r w:rsidRPr="008E2ACA">
        <w:t xml:space="preserve">The method for reporting of accidents should be well understood by all personnel. </w:t>
      </w:r>
    </w:p>
    <w:p w14:paraId="37FEE2A3" w14:textId="0D6158FF" w:rsidR="00142033" w:rsidRDefault="0071442A" w:rsidP="00425189">
      <w:pPr>
        <w:pStyle w:val="BodyText"/>
      </w:pPr>
      <w:r w:rsidRPr="0071442A">
        <w:t xml:space="preserve">Detailed information on the interaction of MASS within a VTS area is included in </w:t>
      </w:r>
      <w:commentRangeStart w:id="93"/>
      <w:r w:rsidRPr="0071442A">
        <w:t>IALA G ###</w:t>
      </w:r>
      <w:proofErr w:type="gramStart"/>
      <w:r w:rsidRPr="0071442A">
        <w:t>#.#</w:t>
      </w:r>
      <w:proofErr w:type="gramEnd"/>
      <w:r w:rsidRPr="0071442A">
        <w:t xml:space="preserve"> VTS Interaction with a Mix of Vessels including MASS</w:t>
      </w:r>
      <w:commentRangeEnd w:id="93"/>
      <w:r w:rsidRPr="0071442A">
        <w:commentReference w:id="93"/>
      </w:r>
    </w:p>
    <w:p w14:paraId="4C5F5B6E" w14:textId="77777777" w:rsidR="000B0814" w:rsidRDefault="000B0814" w:rsidP="0071442A">
      <w:pPr>
        <w:pStyle w:val="Heading2"/>
      </w:pPr>
      <w:bookmarkStart w:id="94" w:name="_Toc111186840"/>
      <w:bookmarkStart w:id="95" w:name="_Toc168907511"/>
      <w:r w:rsidRPr="0071442A">
        <w:t>Portrayal of MASS</w:t>
      </w:r>
      <w:bookmarkEnd w:id="94"/>
      <w:bookmarkEnd w:id="95"/>
    </w:p>
    <w:p w14:paraId="108512B7" w14:textId="77777777" w:rsidR="0071442A" w:rsidRPr="0071442A" w:rsidRDefault="0071442A" w:rsidP="0071442A">
      <w:pPr>
        <w:pStyle w:val="Heading2separationline"/>
      </w:pPr>
    </w:p>
    <w:p w14:paraId="2AD710A1" w14:textId="6D2ECD77" w:rsidR="00DA276C" w:rsidRPr="008E2ACA" w:rsidRDefault="000B0814" w:rsidP="000B0814">
      <w:pPr>
        <w:pStyle w:val="BodyText"/>
      </w:pPr>
      <w:r w:rsidRPr="008E2ACA">
        <w:t>MASS needs to be clearly defined and</w:t>
      </w:r>
      <w:r w:rsidR="00997A06">
        <w:t xml:space="preserve"> easily </w:t>
      </w:r>
      <w:proofErr w:type="spellStart"/>
      <w:r w:rsidR="00997A06">
        <w:t>recongised</w:t>
      </w:r>
      <w:proofErr w:type="spellEnd"/>
      <w:r w:rsidR="00997A06">
        <w:t xml:space="preserve"> on display systems</w:t>
      </w:r>
      <w:r w:rsidRPr="008E2ACA">
        <w:t xml:space="preserve">.  Other vessels </w:t>
      </w:r>
      <w:r w:rsidR="0071442A">
        <w:t xml:space="preserve">and shore authorities/VTS </w:t>
      </w:r>
      <w:r w:rsidRPr="008E2ACA">
        <w:t xml:space="preserve">should have the means for understanding the intention of a MASS manoeuvre.  </w:t>
      </w:r>
    </w:p>
    <w:p w14:paraId="3CD3E588" w14:textId="413E8AE5" w:rsidR="000B0814" w:rsidRPr="0071442A" w:rsidRDefault="0071442A" w:rsidP="0071442A">
      <w:pPr>
        <w:pStyle w:val="Heading3"/>
      </w:pPr>
      <w:bookmarkStart w:id="96" w:name="_Toc98334459"/>
      <w:bookmarkStart w:id="97" w:name="_Toc111186841"/>
      <w:bookmarkStart w:id="98" w:name="_Toc168907512"/>
      <w:r>
        <w:t>DST</w:t>
      </w:r>
      <w:r w:rsidR="002710F8">
        <w:t xml:space="preserve">, </w:t>
      </w:r>
      <w:r w:rsidR="000B0814" w:rsidRPr="0071442A">
        <w:t>ECDIS</w:t>
      </w:r>
      <w:r w:rsidR="002710F8">
        <w:t xml:space="preserve">, </w:t>
      </w:r>
      <w:r w:rsidR="000B0814" w:rsidRPr="0071442A">
        <w:t>radar</w:t>
      </w:r>
      <w:r w:rsidR="002710F8">
        <w:t xml:space="preserve">, </w:t>
      </w:r>
      <w:r w:rsidR="000B0814" w:rsidRPr="0071442A">
        <w:t>charts</w:t>
      </w:r>
      <w:bookmarkEnd w:id="96"/>
      <w:bookmarkEnd w:id="97"/>
      <w:bookmarkEnd w:id="98"/>
      <w:r>
        <w:t xml:space="preserve"> </w:t>
      </w:r>
    </w:p>
    <w:p w14:paraId="28195D73" w14:textId="61DAE1F0" w:rsidR="000B0814" w:rsidRPr="003624E7" w:rsidRDefault="002710F8" w:rsidP="000B0814">
      <w:pPr>
        <w:pStyle w:val="BodyText"/>
        <w:rPr>
          <w:rFonts w:ascii="Calibri" w:hAnsi="Calibri" w:cs="Calibri"/>
        </w:rPr>
      </w:pPr>
      <w:r>
        <w:rPr>
          <w:rFonts w:ascii="Calibri" w:hAnsi="Calibri" w:cs="Calibri"/>
        </w:rPr>
        <w:t xml:space="preserve">Portrayal of MASS on Decision Support Tools will </w:t>
      </w:r>
      <w:proofErr w:type="gramStart"/>
      <w:r w:rsidR="003624E7">
        <w:rPr>
          <w:rFonts w:ascii="Calibri" w:hAnsi="Calibri" w:cs="Calibri"/>
        </w:rPr>
        <w:t>be required</w:t>
      </w:r>
      <w:proofErr w:type="gramEnd"/>
      <w:r w:rsidR="003624E7">
        <w:rPr>
          <w:rFonts w:ascii="Calibri" w:hAnsi="Calibri" w:cs="Calibri"/>
        </w:rPr>
        <w:t xml:space="preserve"> to support VTS operations. Portrayal will be in line with </w:t>
      </w:r>
      <w:r w:rsidR="000B0814" w:rsidRPr="008E2ACA">
        <w:rPr>
          <w:rFonts w:ascii="Calibri" w:hAnsi="Calibri" w:cs="Calibri"/>
        </w:rPr>
        <w:t xml:space="preserve">updates in IMO, </w:t>
      </w:r>
      <w:bookmarkStart w:id="99" w:name="_Toc350169529"/>
      <w:bookmarkStart w:id="100" w:name="_Toc352771243"/>
      <w:bookmarkStart w:id="101" w:name="_Toc356482087"/>
      <w:bookmarkStart w:id="102" w:name="_Toc358287859"/>
      <w:bookmarkStart w:id="103" w:name="_Toc376426565"/>
      <w:bookmarkStart w:id="104" w:name="_Toc379892946"/>
      <w:bookmarkStart w:id="105" w:name="_Toc381974975"/>
      <w:r w:rsidR="000B0814" w:rsidRPr="008E2ACA">
        <w:rPr>
          <w:rFonts w:ascii="Calibri" w:hAnsi="Calibri" w:cs="Calibri"/>
        </w:rPr>
        <w:t xml:space="preserve">the </w:t>
      </w:r>
      <w:r w:rsidR="000B0814" w:rsidRPr="008E2ACA">
        <w:rPr>
          <w:rFonts w:ascii="Calibri" w:hAnsi="Calibri" w:cs="Calibri"/>
          <w:color w:val="000000"/>
        </w:rPr>
        <w:t>International Electrotechnical Commission (</w:t>
      </w:r>
      <w:bookmarkEnd w:id="99"/>
      <w:bookmarkEnd w:id="100"/>
      <w:bookmarkEnd w:id="101"/>
      <w:bookmarkEnd w:id="102"/>
      <w:bookmarkEnd w:id="103"/>
      <w:bookmarkEnd w:id="104"/>
      <w:bookmarkEnd w:id="105"/>
      <w:r w:rsidR="000B0814" w:rsidRPr="008E2ACA">
        <w:rPr>
          <w:rFonts w:ascii="Calibri" w:hAnsi="Calibri" w:cs="Calibri"/>
        </w:rPr>
        <w:t xml:space="preserve">IEC), the </w:t>
      </w:r>
      <w:r w:rsidR="000B0814" w:rsidRPr="008E2ACA">
        <w:rPr>
          <w:rFonts w:ascii="Calibri" w:hAnsi="Calibri" w:cs="Calibri"/>
          <w:color w:val="000000"/>
        </w:rPr>
        <w:t>International Telecommunications Union</w:t>
      </w:r>
      <w:r w:rsidR="000B0814" w:rsidRPr="008E2ACA">
        <w:rPr>
          <w:rFonts w:ascii="Calibri" w:hAnsi="Calibri" w:cs="Calibri"/>
        </w:rPr>
        <w:t xml:space="preserve"> (ITU) and the </w:t>
      </w:r>
      <w:bookmarkStart w:id="106" w:name="_Toc350169526"/>
      <w:r w:rsidR="000B0814" w:rsidRPr="008E2ACA">
        <w:rPr>
          <w:rFonts w:ascii="Calibri" w:hAnsi="Calibri" w:cs="Calibri"/>
          <w:color w:val="000000"/>
        </w:rPr>
        <w:t>International Hydrographic Organisation</w:t>
      </w:r>
      <w:bookmarkEnd w:id="106"/>
      <w:r w:rsidR="000B0814" w:rsidRPr="008E2ACA">
        <w:rPr>
          <w:rFonts w:ascii="Calibri" w:hAnsi="Calibri" w:cs="Calibri"/>
          <w:color w:val="000000"/>
        </w:rPr>
        <w:t xml:space="preserve"> (</w:t>
      </w:r>
      <w:r w:rsidR="000B0814" w:rsidRPr="008E2ACA">
        <w:rPr>
          <w:rFonts w:ascii="Calibri" w:hAnsi="Calibri" w:cs="Calibri"/>
        </w:rPr>
        <w:t>IHO)</w:t>
      </w:r>
      <w:r w:rsidR="000B0814" w:rsidRPr="008E2ACA">
        <w:t xml:space="preserve"> standards for displaying vessel information </w:t>
      </w:r>
      <w:r w:rsidR="00997A06">
        <w:t xml:space="preserve">while addressing the specific needs of VTS.  </w:t>
      </w:r>
      <w:r w:rsidR="000B0814" w:rsidRPr="008E2ACA">
        <w:t xml:space="preserve"> </w:t>
      </w:r>
    </w:p>
    <w:p w14:paraId="7022C80F" w14:textId="77777777" w:rsidR="000B0814" w:rsidRDefault="000B0814" w:rsidP="000B0814">
      <w:pPr>
        <w:pStyle w:val="BodyText"/>
      </w:pPr>
      <w:r w:rsidRPr="008E2ACA">
        <w:t xml:space="preserve">For other vessels only </w:t>
      </w:r>
      <w:proofErr w:type="gramStart"/>
      <w:r w:rsidRPr="008E2ACA">
        <w:t>observing</w:t>
      </w:r>
      <w:proofErr w:type="gramEnd"/>
      <w:r w:rsidRPr="008E2ACA">
        <w:t xml:space="preserve">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w:t>
      </w:r>
      <w:proofErr w:type="gramStart"/>
      <w:r w:rsidRPr="008E2ACA">
        <w:t>additional</w:t>
      </w:r>
      <w:proofErr w:type="gramEnd"/>
      <w:r w:rsidRPr="008E2ACA">
        <w:t xml:space="preserve"> signals that might be developed.  </w:t>
      </w:r>
      <w:proofErr w:type="gramStart"/>
      <w:r w:rsidRPr="008E2ACA">
        <w:t>Particular consideration</w:t>
      </w:r>
      <w:proofErr w:type="gramEnd"/>
      <w:r w:rsidRPr="008E2ACA">
        <w:t xml:space="preserve"> should be given to MASS when navigating in areas with a mix of traffic, MASS and non-MASS vessels, including smaller crafts/non-SOLAS ships.</w:t>
      </w:r>
    </w:p>
    <w:p w14:paraId="1F8588A4" w14:textId="37371F35" w:rsidR="00DA276C" w:rsidRPr="008E2ACA" w:rsidRDefault="00997A06" w:rsidP="000B0814">
      <w:pPr>
        <w:pStyle w:val="BodyText"/>
      </w:pPr>
      <w:r>
        <w:rPr>
          <w:rFonts w:cstheme="minorHAnsi"/>
        </w:rPr>
        <w:t xml:space="preserve">Detailed information on the interaction of MASS within a VTS area is included in </w:t>
      </w:r>
      <w:commentRangeStart w:id="107"/>
      <w:r>
        <w:rPr>
          <w:rFonts w:cstheme="minorHAnsi"/>
        </w:rPr>
        <w:t>IALA G ###</w:t>
      </w:r>
      <w:proofErr w:type="gramStart"/>
      <w:r>
        <w:rPr>
          <w:rFonts w:cstheme="minorHAnsi"/>
        </w:rPr>
        <w:t>#.#</w:t>
      </w:r>
      <w:proofErr w:type="gramEnd"/>
      <w:r>
        <w:rPr>
          <w:rFonts w:cstheme="minorHAnsi"/>
        </w:rPr>
        <w:t xml:space="preserve"> VTS Interaction with a Mix of Vessels including MASS</w:t>
      </w:r>
      <w:commentRangeEnd w:id="107"/>
      <w:r>
        <w:rPr>
          <w:rStyle w:val="CommentReference"/>
        </w:rPr>
        <w:commentReference w:id="107"/>
      </w:r>
    </w:p>
    <w:p w14:paraId="0161EC00" w14:textId="77777777" w:rsidR="000B0814" w:rsidRPr="008E2ACA" w:rsidRDefault="000B0814" w:rsidP="0071442A">
      <w:pPr>
        <w:pStyle w:val="Heading3"/>
        <w:keepNext w:val="0"/>
        <w:keepLines w:val="0"/>
        <w:numPr>
          <w:ilvl w:val="0"/>
          <w:numId w:val="0"/>
        </w:numPr>
        <w:ind w:left="992" w:hanging="992"/>
      </w:pPr>
      <w:bookmarkStart w:id="108" w:name="_Toc98334460"/>
      <w:bookmarkStart w:id="109" w:name="_Toc111186842"/>
      <w:bookmarkStart w:id="110" w:name="_Toc168907513"/>
      <w:r w:rsidRPr="008E2ACA">
        <w:t>Designated routes on charts</w:t>
      </w:r>
      <w:bookmarkEnd w:id="108"/>
      <w:bookmarkEnd w:id="109"/>
      <w:bookmarkEnd w:id="110"/>
    </w:p>
    <w:p w14:paraId="725F9830" w14:textId="77777777" w:rsidR="00482336" w:rsidRDefault="00997A06" w:rsidP="000B0814">
      <w:pPr>
        <w:pStyle w:val="BodyText"/>
      </w:pPr>
      <w:r>
        <w:t>[</w:t>
      </w:r>
      <w:r w:rsidRPr="00482336">
        <w:rPr>
          <w:highlight w:val="yellow"/>
        </w:rPr>
        <w:t>To discuss – should MASS be put into specific, designated routes for MASS?  Initial discussion indicate that this is not viable and should not be considered for port and coastal areas, noting choke points and existing routing limitations</w:t>
      </w:r>
      <w:proofErr w:type="gramStart"/>
      <w:r w:rsidRPr="00482336">
        <w:rPr>
          <w:highlight w:val="yellow"/>
        </w:rPr>
        <w:t>.</w:t>
      </w:r>
      <w:r>
        <w:t xml:space="preserve"> ]</w:t>
      </w:r>
      <w:proofErr w:type="gramEnd"/>
    </w:p>
    <w:p w14:paraId="2EB8BE4B" w14:textId="5BB550C9" w:rsidR="00425189" w:rsidRDefault="00425189" w:rsidP="00425189">
      <w:pPr>
        <w:pStyle w:val="Heading1"/>
      </w:pPr>
      <w:bookmarkStart w:id="111" w:name="_Toc168907514"/>
      <w:r w:rsidRPr="00425189">
        <w:t>CONSIDERATIONS FOR THE PROVISION OF ATON IN A MASS ENVIRONMENT</w:t>
      </w:r>
      <w:bookmarkEnd w:id="111"/>
    </w:p>
    <w:p w14:paraId="43641063" w14:textId="77777777" w:rsidR="00425189" w:rsidRDefault="00425189" w:rsidP="00425189">
      <w:pPr>
        <w:pStyle w:val="Heading1separationline"/>
      </w:pPr>
    </w:p>
    <w:p w14:paraId="068245FD" w14:textId="2F521333" w:rsidR="005D1EB9" w:rsidRPr="008E2ACA" w:rsidRDefault="005D1EB9" w:rsidP="005D1EB9">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w:t>
      </w:r>
      <w:proofErr w:type="gramStart"/>
      <w:r w:rsidRPr="008E2ACA">
        <w:t>identified</w:t>
      </w:r>
      <w:proofErr w:type="gramEnd"/>
      <w:r w:rsidRPr="008E2ACA">
        <w:t xml:space="preserve"> considering</w:t>
      </w:r>
      <w:r w:rsidR="00482336">
        <w:t xml:space="preserve"> factors that include</w:t>
      </w:r>
      <w:r w:rsidRPr="008E2ACA">
        <w:t xml:space="preserve">: </w:t>
      </w:r>
    </w:p>
    <w:p w14:paraId="4EC39FED" w14:textId="77777777" w:rsidR="005D1EB9" w:rsidRPr="008E2ACA" w:rsidRDefault="005D1EB9" w:rsidP="005D1EB9">
      <w:pPr>
        <w:pStyle w:val="BodyText"/>
        <w:numPr>
          <w:ilvl w:val="0"/>
          <w:numId w:val="50"/>
        </w:numPr>
        <w:ind w:left="567" w:hanging="567"/>
      </w:pPr>
      <w:r w:rsidRPr="008E2ACA">
        <w:t>Risk Mitigation</w:t>
      </w:r>
    </w:p>
    <w:p w14:paraId="41DB1699" w14:textId="77777777" w:rsidR="005D1EB9" w:rsidRPr="008E2ACA" w:rsidRDefault="005D1EB9" w:rsidP="005D1EB9">
      <w:pPr>
        <w:pStyle w:val="BodyText"/>
        <w:numPr>
          <w:ilvl w:val="0"/>
          <w:numId w:val="50"/>
        </w:numPr>
        <w:ind w:left="567" w:hanging="567"/>
      </w:pPr>
      <w:r w:rsidRPr="008E2ACA">
        <w:t xml:space="preserve">Services to be </w:t>
      </w:r>
      <w:proofErr w:type="gramStart"/>
      <w:r w:rsidRPr="008E2ACA">
        <w:t>rendered</w:t>
      </w:r>
      <w:proofErr w:type="gramEnd"/>
      <w:r w:rsidRPr="008E2ACA">
        <w:t xml:space="preserve"> to support safe navigation</w:t>
      </w:r>
    </w:p>
    <w:p w14:paraId="0CFEBAB6" w14:textId="77777777" w:rsidR="005D1EB9" w:rsidRPr="008E2ACA" w:rsidRDefault="005D1EB9" w:rsidP="005D1EB9">
      <w:pPr>
        <w:pStyle w:val="BodyText"/>
        <w:numPr>
          <w:ilvl w:val="0"/>
          <w:numId w:val="50"/>
        </w:numPr>
        <w:ind w:left="567" w:hanging="567"/>
      </w:pPr>
      <w:r w:rsidRPr="008E2ACA">
        <w:t>Methods for service delivery / provision</w:t>
      </w:r>
    </w:p>
    <w:p w14:paraId="234D8467" w14:textId="77777777" w:rsidR="005D1EB9" w:rsidRPr="008E2ACA" w:rsidRDefault="005D1EB9" w:rsidP="005D1EB9">
      <w:pPr>
        <w:pStyle w:val="BodyText"/>
        <w:numPr>
          <w:ilvl w:val="0"/>
          <w:numId w:val="50"/>
        </w:numPr>
        <w:ind w:left="567" w:hanging="567"/>
      </w:pPr>
      <w:r w:rsidRPr="008E2ACA">
        <w:t xml:space="preserve">MASS service requirements </w:t>
      </w:r>
    </w:p>
    <w:p w14:paraId="6FDD244E" w14:textId="77777777" w:rsidR="005D1EB9" w:rsidRPr="008E2ACA" w:rsidRDefault="005D1EB9" w:rsidP="005D1EB9">
      <w:pPr>
        <w:pStyle w:val="BodyText"/>
        <w:numPr>
          <w:ilvl w:val="0"/>
          <w:numId w:val="50"/>
        </w:numPr>
        <w:ind w:left="567" w:hanging="567"/>
      </w:pPr>
      <w:r w:rsidRPr="008E2ACA">
        <w:t>Remote berthing and connections to shore services</w:t>
      </w:r>
    </w:p>
    <w:p w14:paraId="11C6A9B8" w14:textId="77777777" w:rsidR="005D1EB9" w:rsidRPr="008E2ACA" w:rsidRDefault="005D1EB9" w:rsidP="005D1EB9">
      <w:pPr>
        <w:pStyle w:val="BodyText"/>
        <w:numPr>
          <w:ilvl w:val="0"/>
          <w:numId w:val="50"/>
        </w:numPr>
        <w:ind w:left="567" w:hanging="567"/>
      </w:pPr>
      <w:r w:rsidRPr="008E2ACA">
        <w:t>VTS environment interaction</w:t>
      </w:r>
    </w:p>
    <w:p w14:paraId="0D69A22F" w14:textId="77777777" w:rsidR="005D1EB9" w:rsidRPr="008E2ACA" w:rsidRDefault="005D1EB9" w:rsidP="005D1EB9">
      <w:pPr>
        <w:pStyle w:val="BodyText"/>
        <w:numPr>
          <w:ilvl w:val="0"/>
          <w:numId w:val="50"/>
        </w:numPr>
        <w:ind w:left="567" w:hanging="567"/>
      </w:pPr>
      <w:r w:rsidRPr="008E2ACA">
        <w:t>Route Message transfer</w:t>
      </w:r>
    </w:p>
    <w:p w14:paraId="287F8A3E" w14:textId="31DBFB46" w:rsidR="005D1EB9" w:rsidRPr="008E2ACA" w:rsidRDefault="005D1EB9" w:rsidP="005D1EB9">
      <w:pPr>
        <w:pStyle w:val="BodyText"/>
        <w:numPr>
          <w:ilvl w:val="0"/>
          <w:numId w:val="50"/>
        </w:numPr>
        <w:ind w:left="567" w:hanging="567"/>
      </w:pPr>
      <w:r w:rsidRPr="008E2ACA">
        <w:t>Local situational awareness and control including tracking of vessels</w:t>
      </w:r>
    </w:p>
    <w:p w14:paraId="3FE72399" w14:textId="77777777" w:rsidR="005D1EB9" w:rsidRPr="008E2ACA" w:rsidRDefault="005D1EB9" w:rsidP="005D1EB9">
      <w:pPr>
        <w:pStyle w:val="BodyText"/>
        <w:numPr>
          <w:ilvl w:val="0"/>
          <w:numId w:val="50"/>
        </w:numPr>
        <w:ind w:left="567" w:hanging="567"/>
      </w:pPr>
      <w:r w:rsidRPr="008E2ACA">
        <w:t>Metrological systems and data</w:t>
      </w:r>
    </w:p>
    <w:p w14:paraId="214D6B77" w14:textId="77777777" w:rsidR="005D1EB9" w:rsidRPr="008E2ACA" w:rsidRDefault="005D1EB9" w:rsidP="005D1EB9">
      <w:pPr>
        <w:pStyle w:val="BodyText"/>
        <w:numPr>
          <w:ilvl w:val="0"/>
          <w:numId w:val="50"/>
        </w:numPr>
        <w:ind w:left="567" w:hanging="567"/>
      </w:pPr>
      <w:r w:rsidRPr="008E2ACA">
        <w:t>Hydrographic systems and data</w:t>
      </w:r>
    </w:p>
    <w:p w14:paraId="322087A0" w14:textId="77777777" w:rsidR="005D1EB9" w:rsidRPr="008E2ACA" w:rsidRDefault="005D1EB9" w:rsidP="005D1EB9">
      <w:pPr>
        <w:pStyle w:val="BodyText"/>
        <w:numPr>
          <w:ilvl w:val="0"/>
          <w:numId w:val="50"/>
        </w:numPr>
        <w:ind w:left="567" w:hanging="567"/>
      </w:pPr>
      <w:proofErr w:type="spellStart"/>
      <w:r w:rsidRPr="008E2ACA">
        <w:t>AtoN</w:t>
      </w:r>
      <w:proofErr w:type="spellEnd"/>
      <w:r w:rsidRPr="008E2ACA">
        <w:t xml:space="preserve"> availability</w:t>
      </w:r>
    </w:p>
    <w:p w14:paraId="24FFE556" w14:textId="77777777" w:rsidR="005D1EB9" w:rsidRPr="008E2ACA" w:rsidRDefault="005D1EB9" w:rsidP="005D1EB9">
      <w:pPr>
        <w:pStyle w:val="BodyText"/>
        <w:numPr>
          <w:ilvl w:val="0"/>
          <w:numId w:val="50"/>
        </w:numPr>
        <w:ind w:left="567" w:hanging="567"/>
      </w:pPr>
      <w:r w:rsidRPr="008E2ACA">
        <w:t>Vessel traffic and density</w:t>
      </w:r>
    </w:p>
    <w:p w14:paraId="080DD06A" w14:textId="77777777" w:rsidR="005D1EB9" w:rsidRPr="008E2ACA" w:rsidRDefault="005D1EB9" w:rsidP="005D1EB9">
      <w:pPr>
        <w:pStyle w:val="BodyText"/>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15012084" w14:textId="77777777" w:rsidR="005D1EB9" w:rsidRPr="008E2ACA" w:rsidRDefault="005D1EB9" w:rsidP="005D1EB9">
      <w:pPr>
        <w:pStyle w:val="BodyText"/>
        <w:numPr>
          <w:ilvl w:val="0"/>
          <w:numId w:val="50"/>
        </w:numPr>
        <w:ind w:left="567" w:hanging="567"/>
      </w:pPr>
      <w:r w:rsidRPr="008E2ACA">
        <w:t xml:space="preserve">Adopt, adapt or extend existing technology </w:t>
      </w:r>
    </w:p>
    <w:p w14:paraId="67492FA8" w14:textId="77777777" w:rsidR="005D1EB9" w:rsidRDefault="005D1EB9" w:rsidP="005D1EB9">
      <w:pPr>
        <w:pStyle w:val="BodyText"/>
        <w:numPr>
          <w:ilvl w:val="0"/>
          <w:numId w:val="50"/>
        </w:numPr>
        <w:ind w:left="567" w:hanging="567"/>
      </w:pPr>
      <w:r w:rsidRPr="008E2ACA">
        <w:t>Communication services</w:t>
      </w:r>
    </w:p>
    <w:p w14:paraId="7DB639B6" w14:textId="77777777" w:rsidR="005D1EB9" w:rsidRPr="008E2ACA" w:rsidRDefault="005D1EB9" w:rsidP="005D1EB9">
      <w:pPr>
        <w:pStyle w:val="BodyText"/>
        <w:numPr>
          <w:ilvl w:val="0"/>
          <w:numId w:val="50"/>
        </w:numPr>
        <w:ind w:left="567" w:hanging="567"/>
      </w:pPr>
      <w:r>
        <w:t xml:space="preserve">Sustainability of </w:t>
      </w:r>
      <w:proofErr w:type="spellStart"/>
      <w:r>
        <w:t>AtoN</w:t>
      </w:r>
      <w:proofErr w:type="spellEnd"/>
    </w:p>
    <w:p w14:paraId="61B3A28A" w14:textId="77777777" w:rsidR="00AC4D1A" w:rsidRPr="008E2ACA" w:rsidRDefault="00AC4D1A" w:rsidP="00AC4D1A">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w:t>
      </w:r>
      <w:proofErr w:type="gramStart"/>
      <w:r w:rsidRPr="008E2ACA">
        <w:t>identified</w:t>
      </w:r>
      <w:proofErr w:type="gramEnd"/>
      <w:r w:rsidRPr="008E2ACA">
        <w:t xml:space="preserve"> considering: MASS interaction with:</w:t>
      </w:r>
    </w:p>
    <w:p w14:paraId="436F8005" w14:textId="77777777" w:rsidR="00AC4D1A" w:rsidRDefault="00AC4D1A" w:rsidP="00AC4D1A">
      <w:pPr>
        <w:pStyle w:val="BodyText"/>
        <w:numPr>
          <w:ilvl w:val="0"/>
          <w:numId w:val="98"/>
        </w:numPr>
        <w:ind w:left="426" w:hanging="426"/>
      </w:pPr>
      <w:r w:rsidRPr="008E2ACA">
        <w:t>Fixed</w:t>
      </w:r>
      <w:r>
        <w:t xml:space="preserve">, </w:t>
      </w:r>
      <w:r w:rsidRPr="008E2ACA">
        <w:t>floating</w:t>
      </w:r>
      <w:r>
        <w:t>,</w:t>
      </w:r>
      <w:r w:rsidRPr="008E2ACA">
        <w:t xml:space="preserve"> </w:t>
      </w:r>
      <w:r>
        <w:t xml:space="preserve">electronic and radio </w:t>
      </w:r>
      <w:proofErr w:type="spellStart"/>
      <w:r>
        <w:t>AtoN</w:t>
      </w:r>
      <w:proofErr w:type="spellEnd"/>
    </w:p>
    <w:p w14:paraId="278F0B45" w14:textId="77777777" w:rsidR="00AC4D1A" w:rsidRDefault="00AC4D1A" w:rsidP="00AC4D1A">
      <w:pPr>
        <w:pStyle w:val="BodyText"/>
        <w:numPr>
          <w:ilvl w:val="0"/>
          <w:numId w:val="98"/>
        </w:numPr>
        <w:ind w:left="426" w:hanging="426"/>
      </w:pPr>
      <w:r>
        <w:t>Position support mechanisms as technology evolves</w:t>
      </w:r>
    </w:p>
    <w:p w14:paraId="35B02C89" w14:textId="77777777" w:rsidR="00AC4D1A" w:rsidRPr="008E2ACA" w:rsidRDefault="00AC4D1A" w:rsidP="00AC4D1A">
      <w:pPr>
        <w:pStyle w:val="BodyText"/>
        <w:numPr>
          <w:ilvl w:val="0"/>
          <w:numId w:val="98"/>
        </w:numPr>
        <w:ind w:left="426" w:hanging="426"/>
      </w:pPr>
      <w:r w:rsidRPr="008E2ACA">
        <w:t>Manned vessels</w:t>
      </w:r>
    </w:p>
    <w:p w14:paraId="42A94EC6" w14:textId="77777777" w:rsidR="00AC4D1A" w:rsidRPr="008E2ACA" w:rsidRDefault="00AC4D1A" w:rsidP="00AC4D1A">
      <w:pPr>
        <w:pStyle w:val="BodyText"/>
        <w:numPr>
          <w:ilvl w:val="0"/>
          <w:numId w:val="99"/>
        </w:numPr>
      </w:pPr>
      <w:r w:rsidRPr="008E2ACA">
        <w:t>Choice of media (voice, digital, etc)</w:t>
      </w:r>
    </w:p>
    <w:p w14:paraId="743FD4F3" w14:textId="77777777" w:rsidR="00AC4D1A" w:rsidRPr="008E2ACA" w:rsidRDefault="00AC4D1A" w:rsidP="00AC4D1A">
      <w:pPr>
        <w:pStyle w:val="BodyText"/>
        <w:numPr>
          <w:ilvl w:val="0"/>
          <w:numId w:val="99"/>
        </w:numPr>
      </w:pPr>
      <w:r w:rsidRPr="008E2ACA">
        <w:t xml:space="preserve">How to inform other seafarers </w:t>
      </w:r>
      <w:r w:rsidRPr="008A329C">
        <w:t>(COLREG rules 16++)</w:t>
      </w:r>
    </w:p>
    <w:p w14:paraId="4FD95202" w14:textId="77777777" w:rsidR="00AC4D1A" w:rsidRPr="008E2ACA" w:rsidRDefault="00AC4D1A" w:rsidP="00AC4D1A">
      <w:pPr>
        <w:pStyle w:val="BodyText"/>
        <w:numPr>
          <w:ilvl w:val="0"/>
          <w:numId w:val="99"/>
        </w:numPr>
      </w:pPr>
      <w:r w:rsidRPr="008E2ACA">
        <w:t>How to interact with smaller vessels, kayaks, rowing boats etc. (including target detection)</w:t>
      </w:r>
    </w:p>
    <w:p w14:paraId="5F2BE793" w14:textId="77777777" w:rsidR="00AC4D1A" w:rsidRPr="008E2ACA" w:rsidRDefault="00AC4D1A" w:rsidP="00AC4D1A">
      <w:pPr>
        <w:pStyle w:val="BodyText"/>
        <w:numPr>
          <w:ilvl w:val="0"/>
          <w:numId w:val="98"/>
        </w:numPr>
        <w:ind w:left="426" w:hanging="426"/>
      </w:pPr>
      <w:r w:rsidRPr="008E2ACA">
        <w:t>GMDSS compatibility</w:t>
      </w:r>
    </w:p>
    <w:p w14:paraId="325FCBDE" w14:textId="77777777" w:rsidR="00AC4D1A" w:rsidRPr="008E2ACA" w:rsidRDefault="00AC4D1A" w:rsidP="00AC4D1A">
      <w:pPr>
        <w:pStyle w:val="BodyText"/>
        <w:numPr>
          <w:ilvl w:val="0"/>
          <w:numId w:val="98"/>
        </w:numPr>
        <w:ind w:left="426" w:hanging="426"/>
      </w:pPr>
      <w:r w:rsidRPr="008E2ACA">
        <w:t>Offshore structures</w:t>
      </w:r>
    </w:p>
    <w:p w14:paraId="201CD8D8" w14:textId="77777777" w:rsidR="00AC4D1A" w:rsidRPr="008E2ACA" w:rsidRDefault="00AC4D1A" w:rsidP="00AC4D1A">
      <w:pPr>
        <w:pStyle w:val="BodyText"/>
        <w:numPr>
          <w:ilvl w:val="0"/>
          <w:numId w:val="98"/>
        </w:numPr>
        <w:ind w:left="426" w:hanging="426"/>
      </w:pPr>
      <w:r w:rsidRPr="008E2ACA">
        <w:t>MASS/MASS</w:t>
      </w:r>
    </w:p>
    <w:p w14:paraId="0DB79E1B" w14:textId="77777777" w:rsidR="00AC4D1A" w:rsidRPr="008E2ACA" w:rsidRDefault="00AC4D1A" w:rsidP="00AC4D1A">
      <w:pPr>
        <w:pStyle w:val="BodyText"/>
        <w:numPr>
          <w:ilvl w:val="0"/>
          <w:numId w:val="98"/>
        </w:numPr>
        <w:ind w:left="426" w:hanging="426"/>
      </w:pPr>
      <w:r>
        <w:t xml:space="preserve">Other </w:t>
      </w:r>
      <w:proofErr w:type="gramStart"/>
      <w:r>
        <w:t>s</w:t>
      </w:r>
      <w:r w:rsidRPr="008E2ACA">
        <w:t>hore based</w:t>
      </w:r>
      <w:proofErr w:type="gramEnd"/>
      <w:r>
        <w:t xml:space="preserve"> infrastructure</w:t>
      </w:r>
    </w:p>
    <w:p w14:paraId="7B5D96DE" w14:textId="5494F28E" w:rsidR="00425189" w:rsidRDefault="00425189" w:rsidP="00425189">
      <w:pPr>
        <w:pStyle w:val="Heading2"/>
      </w:pPr>
      <w:bookmarkStart w:id="112" w:name="_Toc168907515"/>
      <w:r>
        <w:t>Operational</w:t>
      </w:r>
      <w:r w:rsidR="00482336">
        <w:t xml:space="preserve"> Aspects for AtoN in a MASS environment</w:t>
      </w:r>
      <w:bookmarkEnd w:id="112"/>
    </w:p>
    <w:p w14:paraId="300B47F1" w14:textId="77777777" w:rsidR="00425189" w:rsidRDefault="00425189" w:rsidP="00425189">
      <w:pPr>
        <w:pStyle w:val="Heading2separationline"/>
      </w:pPr>
    </w:p>
    <w:p w14:paraId="2EF704F7" w14:textId="46B81F6D" w:rsidR="00425189" w:rsidRDefault="00482336" w:rsidP="00425189">
      <w:pPr>
        <w:pStyle w:val="BodyText"/>
      </w:pPr>
      <w:r>
        <w:t>[</w:t>
      </w:r>
      <w:r w:rsidRPr="00482336">
        <w:rPr>
          <w:highlight w:val="yellow"/>
        </w:rPr>
        <w:t>introduction text to be developed</w:t>
      </w:r>
      <w:r>
        <w:t>]</w:t>
      </w:r>
    </w:p>
    <w:p w14:paraId="310C677E" w14:textId="77777777" w:rsidR="009939D8" w:rsidRPr="008E2ACA" w:rsidRDefault="009939D8" w:rsidP="009939D8">
      <w:pPr>
        <w:pStyle w:val="Heading3"/>
        <w:keepNext w:val="0"/>
        <w:keepLines w:val="0"/>
        <w:numPr>
          <w:ilvl w:val="2"/>
          <w:numId w:val="11"/>
        </w:numPr>
        <w:ind w:left="993" w:hanging="993"/>
      </w:pPr>
      <w:bookmarkStart w:id="113" w:name="_Toc98334495"/>
      <w:bookmarkStart w:id="114" w:name="_Toc111186873"/>
      <w:bookmarkStart w:id="115" w:name="_Toc168907516"/>
      <w:r w:rsidRPr="008E2ACA">
        <w:t>Applicability to Mass Operations</w:t>
      </w:r>
      <w:bookmarkEnd w:id="113"/>
      <w:bookmarkEnd w:id="114"/>
      <w:bookmarkEnd w:id="115"/>
      <w:r w:rsidRPr="008E2ACA">
        <w:t xml:space="preserve"> </w:t>
      </w:r>
    </w:p>
    <w:p w14:paraId="43EB1C33" w14:textId="77777777" w:rsidR="009939D8" w:rsidRPr="008E2ACA" w:rsidRDefault="009939D8" w:rsidP="009939D8">
      <w:pPr>
        <w:pStyle w:val="BodyText"/>
      </w:pPr>
      <w:r w:rsidRPr="008E2ACA">
        <w:t xml:space="preserve">The international State obligation of rendering </w:t>
      </w:r>
      <w:proofErr w:type="gramStart"/>
      <w:r w:rsidRPr="008E2ACA">
        <w:t>assistance</w:t>
      </w:r>
      <w:proofErr w:type="gramEnd"/>
      <w:r w:rsidRPr="008E2ACA">
        <w:t xml:space="preserve"> is to be practically discharged by the Master of a ship, rather than the ship itself. Therefore, the duty cannot lie with the MASS, but only potentially to persons </w:t>
      </w:r>
      <w:proofErr w:type="gramStart"/>
      <w:r w:rsidRPr="008E2ACA">
        <w:t>operating</w:t>
      </w:r>
      <w:proofErr w:type="gramEnd"/>
      <w:r w:rsidRPr="008E2ACA">
        <w:t xml:space="preserve"> it. </w:t>
      </w:r>
    </w:p>
    <w:p w14:paraId="2DA598AF" w14:textId="77777777" w:rsidR="009939D8" w:rsidRPr="008E2ACA" w:rsidRDefault="009939D8" w:rsidP="009939D8">
      <w:pPr>
        <w:pStyle w:val="BodyText"/>
      </w:pPr>
      <w:r w:rsidRPr="008E2ACA">
        <w:t xml:space="preserve">The State obligations will only find application to MASS operators to the extent that both: </w:t>
      </w:r>
    </w:p>
    <w:p w14:paraId="44DF4857" w14:textId="77777777" w:rsidR="009939D8" w:rsidRPr="008E2ACA" w:rsidRDefault="009939D8" w:rsidP="009939D8">
      <w:pPr>
        <w:pStyle w:val="BodyText"/>
        <w:numPr>
          <w:ilvl w:val="0"/>
          <w:numId w:val="105"/>
        </w:numPr>
        <w:ind w:left="426" w:hanging="426"/>
      </w:pPr>
      <w:r w:rsidRPr="008E2ACA">
        <w:t xml:space="preserve">the MASS is itself a “ship”; and </w:t>
      </w:r>
    </w:p>
    <w:p w14:paraId="44E7187B" w14:textId="77777777" w:rsidR="009939D8" w:rsidRPr="008E2ACA" w:rsidRDefault="009939D8" w:rsidP="009939D8">
      <w:pPr>
        <w:pStyle w:val="BodyText"/>
        <w:numPr>
          <w:ilvl w:val="0"/>
          <w:numId w:val="105"/>
        </w:numPr>
        <w:ind w:left="426" w:hanging="426"/>
      </w:pPr>
      <w:r w:rsidRPr="008E2ACA">
        <w:t xml:space="preserve">an individual operator can be regarded as its “master” at the time of becoming aware of an incident. </w:t>
      </w:r>
    </w:p>
    <w:p w14:paraId="70A30F95" w14:textId="77777777" w:rsidR="009939D8" w:rsidRPr="008E2ACA" w:rsidRDefault="009939D8" w:rsidP="009939D8">
      <w:pPr>
        <w:pStyle w:val="BodyText"/>
      </w:pPr>
      <w:r w:rsidRPr="008E2ACA">
        <w:t xml:space="preserve">A “master” under s.313 of the Merchant Shipping Act 1995 is the individual with “command or charge of a ship”. </w:t>
      </w:r>
    </w:p>
    <w:p w14:paraId="5071BF67" w14:textId="534145CD" w:rsidR="00425189" w:rsidRDefault="00425189" w:rsidP="00425189">
      <w:pPr>
        <w:pStyle w:val="Heading2"/>
      </w:pPr>
      <w:bookmarkStart w:id="116" w:name="_Toc168907517"/>
      <w:r>
        <w:t>Systems, technology</w:t>
      </w:r>
      <w:bookmarkEnd w:id="116"/>
    </w:p>
    <w:p w14:paraId="76B2E65D" w14:textId="77777777" w:rsidR="00425189" w:rsidRDefault="00425189" w:rsidP="00425189">
      <w:pPr>
        <w:pStyle w:val="Heading2separationline"/>
      </w:pPr>
    </w:p>
    <w:p w14:paraId="4C23ECE8" w14:textId="26FDA428" w:rsidR="00425189" w:rsidRDefault="00482336" w:rsidP="00425189">
      <w:pPr>
        <w:pStyle w:val="BodyText"/>
      </w:pPr>
      <w:r>
        <w:t>[introduction text to be developed]</w:t>
      </w:r>
    </w:p>
    <w:p w14:paraId="76C89A60" w14:textId="571444EB" w:rsidR="00425189" w:rsidRDefault="00232C98" w:rsidP="00482336">
      <w:pPr>
        <w:pStyle w:val="Heading3"/>
      </w:pPr>
      <w:bookmarkStart w:id="117" w:name="_Toc168907518"/>
      <w:r>
        <w:t>Testing and auditing of MASS</w:t>
      </w:r>
      <w:bookmarkEnd w:id="117"/>
    </w:p>
    <w:p w14:paraId="654995AA" w14:textId="58006C9A" w:rsidR="00232C98" w:rsidRDefault="00232C98" w:rsidP="00232C98">
      <w:pPr>
        <w:pStyle w:val="BodyText"/>
      </w:pPr>
      <w:r>
        <w:t xml:space="preserve">[Require input on this concept – could be related to work on AI auditing.  Input from MASS </w:t>
      </w:r>
      <w:proofErr w:type="gramStart"/>
      <w:r>
        <w:t>operators?</w:t>
      </w:r>
      <w:proofErr w:type="gramEnd"/>
      <w:r>
        <w:t xml:space="preserve"> (OI, </w:t>
      </w:r>
      <w:proofErr w:type="spellStart"/>
      <w:r>
        <w:t>Autoship</w:t>
      </w:r>
      <w:proofErr w:type="spellEnd"/>
      <w:r>
        <w:t xml:space="preserve"> – perhaps DNV </w:t>
      </w:r>
      <w:commentRangeStart w:id="118"/>
      <w:r>
        <w:t>documents</w:t>
      </w:r>
      <w:commentRangeEnd w:id="118"/>
      <w:r w:rsidR="00251293">
        <w:rPr>
          <w:rStyle w:val="CommentReference"/>
        </w:rPr>
        <w:commentReference w:id="118"/>
      </w:r>
      <w:r>
        <w:t xml:space="preserve">?] </w:t>
      </w:r>
    </w:p>
    <w:p w14:paraId="53FD4125" w14:textId="77777777" w:rsidR="00232C98" w:rsidRDefault="00232C98" w:rsidP="00425189">
      <w:pPr>
        <w:pStyle w:val="BodyText"/>
      </w:pPr>
    </w:p>
    <w:p w14:paraId="6E41CE53" w14:textId="77777777" w:rsidR="00425189" w:rsidRDefault="00425189" w:rsidP="00425189">
      <w:pPr>
        <w:pStyle w:val="Heading1"/>
      </w:pPr>
      <w:bookmarkStart w:id="119" w:name="_Toc168907519"/>
      <w:r>
        <w:t>CONSIDERATIONS FOR THE PROVISION OF VTS IN A MASS ENVIROMENT</w:t>
      </w:r>
      <w:bookmarkEnd w:id="119"/>
    </w:p>
    <w:p w14:paraId="7CDB61E1" w14:textId="77777777" w:rsidR="00425189" w:rsidRDefault="00425189" w:rsidP="00425189">
      <w:pPr>
        <w:pStyle w:val="Heading1separationline"/>
      </w:pPr>
    </w:p>
    <w:p w14:paraId="3DC7408E" w14:textId="4061AAA0" w:rsidR="00425189" w:rsidRDefault="00251293" w:rsidP="00425189">
      <w:pPr>
        <w:pStyle w:val="BodyText"/>
      </w:pPr>
      <w:r>
        <w:rPr>
          <w:rFonts w:cstheme="minorHAnsi"/>
        </w:rPr>
        <w:t xml:space="preserve">Detailed information on the interaction of MASS within a VTS area is included in </w:t>
      </w:r>
      <w:commentRangeStart w:id="120"/>
      <w:r>
        <w:rPr>
          <w:rFonts w:cstheme="minorHAnsi"/>
        </w:rPr>
        <w:t>IALA G ###</w:t>
      </w:r>
      <w:proofErr w:type="gramStart"/>
      <w:r>
        <w:rPr>
          <w:rFonts w:cstheme="minorHAnsi"/>
        </w:rPr>
        <w:t>#.#</w:t>
      </w:r>
      <w:proofErr w:type="gramEnd"/>
      <w:r>
        <w:rPr>
          <w:rFonts w:cstheme="minorHAnsi"/>
        </w:rPr>
        <w:t xml:space="preserve"> VTS Interaction with a Mix of Vessels including MASS</w:t>
      </w:r>
      <w:commentRangeEnd w:id="120"/>
      <w:r>
        <w:rPr>
          <w:rStyle w:val="CommentReference"/>
        </w:rPr>
        <w:commentReference w:id="120"/>
      </w:r>
    </w:p>
    <w:p w14:paraId="41BE9A18" w14:textId="77777777" w:rsidR="00EC0490" w:rsidRDefault="00EC0490" w:rsidP="00EC0490">
      <w:pPr>
        <w:pStyle w:val="BodyText"/>
      </w:pPr>
    </w:p>
    <w:p w14:paraId="77CD94D5" w14:textId="77777777" w:rsidR="00EC0490" w:rsidRPr="00F55AD7" w:rsidRDefault="00EC0490" w:rsidP="00EC0490">
      <w:pPr>
        <w:pStyle w:val="Heading1"/>
        <w:numPr>
          <w:ilvl w:val="0"/>
          <w:numId w:val="11"/>
        </w:numPr>
        <w:suppressAutoHyphens/>
        <w:rPr>
          <w:caps w:val="0"/>
        </w:rPr>
      </w:pPr>
      <w:bookmarkStart w:id="121" w:name="_Toc111186885"/>
      <w:bookmarkStart w:id="122" w:name="_Toc168907520"/>
      <w:r w:rsidRPr="00F55AD7">
        <w:rPr>
          <w:caps w:val="0"/>
        </w:rPr>
        <w:t>DEFINITIONS</w:t>
      </w:r>
      <w:bookmarkEnd w:id="121"/>
      <w:bookmarkEnd w:id="122"/>
    </w:p>
    <w:p w14:paraId="24D3B02F" w14:textId="77777777" w:rsidR="00EC0490" w:rsidRPr="00F55AD7" w:rsidRDefault="00EC0490" w:rsidP="00EC0490">
      <w:pPr>
        <w:pStyle w:val="Heading1separationline"/>
        <w:suppressAutoHyphens/>
      </w:pPr>
    </w:p>
    <w:p w14:paraId="681AB7D7" w14:textId="77777777" w:rsidR="00EC0490" w:rsidRDefault="00EC0490" w:rsidP="00EC0490">
      <w:pPr>
        <w:pStyle w:val="BodyText"/>
        <w:suppressAutoHyphens/>
      </w:pPr>
      <w:bookmarkStart w:id="123"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640B98DB" w14:textId="77777777" w:rsidR="00EC0490" w:rsidRDefault="00EC0490" w:rsidP="00EC0490">
      <w:pPr>
        <w:pStyle w:val="Heading1"/>
        <w:keepLines w:val="0"/>
        <w:numPr>
          <w:ilvl w:val="0"/>
          <w:numId w:val="11"/>
        </w:numPr>
        <w:suppressAutoHyphens/>
      </w:pPr>
      <w:bookmarkStart w:id="124" w:name="_Toc111186886"/>
      <w:bookmarkStart w:id="125" w:name="_Hlk59202516"/>
      <w:bookmarkStart w:id="126" w:name="_Toc168907521"/>
      <w:bookmarkEnd w:id="123"/>
      <w:r>
        <w:t>abbreviations</w:t>
      </w:r>
      <w:bookmarkEnd w:id="124"/>
      <w:bookmarkEnd w:id="126"/>
    </w:p>
    <w:p w14:paraId="2BF3FD06" w14:textId="77777777" w:rsidR="00EC0490" w:rsidRDefault="00EC0490" w:rsidP="00EC0490">
      <w:pPr>
        <w:pStyle w:val="Heading1separationline"/>
        <w:keepNext/>
        <w:suppressAutoHyphens/>
      </w:pPr>
    </w:p>
    <w:p w14:paraId="4A3EA57F" w14:textId="77777777" w:rsidR="00EC0490" w:rsidRDefault="00EC0490" w:rsidP="00EC0490">
      <w:pPr>
        <w:pStyle w:val="BodyText"/>
        <w:keepNext/>
        <w:suppressAutoHyphens/>
      </w:pPr>
      <w:r>
        <w:t>[</w:t>
      </w:r>
      <w:r w:rsidRPr="00EC0490">
        <w:rPr>
          <w:highlight w:val="yellow"/>
        </w:rPr>
        <w:t>to be developed</w:t>
      </w:r>
      <w:r>
        <w:t>]</w:t>
      </w:r>
    </w:p>
    <w:p w14:paraId="605FDC91" w14:textId="77777777" w:rsidR="00EC0490" w:rsidRDefault="00EC0490" w:rsidP="00EC0490">
      <w:pPr>
        <w:pStyle w:val="Abbreviations"/>
        <w:keepNext/>
        <w:suppressAutoHyphens/>
      </w:pPr>
    </w:p>
    <w:p w14:paraId="589D81F0" w14:textId="77777777" w:rsidR="00EC0490" w:rsidRPr="005F1314" w:rsidRDefault="00EC0490" w:rsidP="00EC0490">
      <w:pPr>
        <w:pStyle w:val="Abbreviations"/>
        <w:keepNext/>
        <w:suppressAutoHyphens/>
      </w:pPr>
      <w:r w:rsidRPr="005F1314">
        <w:t>NGO</w:t>
      </w:r>
      <w:r w:rsidRPr="005F1314">
        <w:tab/>
      </w:r>
      <w:proofErr w:type="gramStart"/>
      <w:r w:rsidRPr="005F1314">
        <w:t>Non-governmental</w:t>
      </w:r>
      <w:proofErr w:type="gramEnd"/>
      <w:r w:rsidRPr="005F1314">
        <w:t xml:space="preserve"> organi</w:t>
      </w:r>
      <w:r>
        <w:t>z</w:t>
      </w:r>
      <w:r w:rsidRPr="005F1314">
        <w:t>ation</w:t>
      </w:r>
    </w:p>
    <w:p w14:paraId="2D8EB72B" w14:textId="77777777" w:rsidR="00EC0490" w:rsidRDefault="00EC0490" w:rsidP="00EC0490">
      <w:pPr>
        <w:pStyle w:val="Abbreviations"/>
        <w:keepNext/>
        <w:suppressAutoHyphens/>
      </w:pPr>
      <w:r w:rsidRPr="005F1314">
        <w:t>VTS</w:t>
      </w:r>
      <w:r w:rsidRPr="005F1314">
        <w:tab/>
        <w:t>Vessel Traffic Services</w:t>
      </w:r>
    </w:p>
    <w:p w14:paraId="5715C470" w14:textId="77777777" w:rsidR="00EC0490" w:rsidRPr="005F1314" w:rsidRDefault="00EC0490" w:rsidP="00EC0490">
      <w:pPr>
        <w:pStyle w:val="Abbreviations"/>
        <w:keepNext/>
        <w:suppressAutoHyphens/>
      </w:pPr>
    </w:p>
    <w:p w14:paraId="791DD207" w14:textId="77777777" w:rsidR="00EC0490" w:rsidRPr="00224DAB" w:rsidRDefault="00EC0490" w:rsidP="00EC0490">
      <w:pPr>
        <w:pStyle w:val="Heading1"/>
        <w:numPr>
          <w:ilvl w:val="0"/>
          <w:numId w:val="11"/>
        </w:numPr>
        <w:suppressAutoHyphens/>
      </w:pPr>
      <w:bookmarkStart w:id="127" w:name="_Toc111186887"/>
      <w:bookmarkStart w:id="128" w:name="_Toc168907522"/>
      <w:bookmarkEnd w:id="125"/>
      <w:r>
        <w:t>references</w:t>
      </w:r>
      <w:bookmarkEnd w:id="127"/>
      <w:bookmarkEnd w:id="128"/>
    </w:p>
    <w:p w14:paraId="080F527A" w14:textId="77777777" w:rsidR="00EC0490" w:rsidRDefault="00EC0490" w:rsidP="00EC0490">
      <w:pPr>
        <w:pStyle w:val="Heading1separationline"/>
        <w:suppressAutoHyphens/>
      </w:pPr>
    </w:p>
    <w:p w14:paraId="4EDBD694" w14:textId="77777777" w:rsidR="00EC0490" w:rsidRPr="00CF10E3" w:rsidRDefault="00EC0490" w:rsidP="00EC0490">
      <w:pPr>
        <w:pStyle w:val="BodyText"/>
        <w:suppressAutoHyphens/>
      </w:pPr>
      <w:bookmarkStart w:id="129" w:name="_Hlk59209161"/>
      <w:commentRangeStart w:id="130"/>
      <w:r w:rsidRPr="00CF10E3">
        <w:t>References a</w:t>
      </w:r>
      <w:commentRangeEnd w:id="130"/>
      <w:r>
        <w:rPr>
          <w:rStyle w:val="CommentReference"/>
        </w:rPr>
        <w:commentReference w:id="130"/>
      </w:r>
      <w:r w:rsidRPr="00CF10E3">
        <w:t xml:space="preserve">re sources directly referred to in the running text and should be given a sequential number, starting at 1. The reference number should be included as close to the referenced text as possible and included as a number within square brackets. </w:t>
      </w:r>
    </w:p>
    <w:p w14:paraId="62C3D7CF" w14:textId="77777777" w:rsidR="00EC0490" w:rsidRPr="00CF10E3" w:rsidRDefault="00EC0490" w:rsidP="00EC0490">
      <w:pPr>
        <w:pStyle w:val="BodyText"/>
        <w:suppressAutoHyphens/>
      </w:pPr>
      <w:bookmarkStart w:id="131" w:name="_Hlk60409076"/>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0E3B1D8F" w14:textId="77777777" w:rsidR="00EC0490" w:rsidRDefault="00EC0490" w:rsidP="00EC0490">
      <w:pPr>
        <w:pStyle w:val="BodyText"/>
        <w:suppressAutoHyphens/>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proofErr w:type="gramStart"/>
      <w:r w:rsidRPr="00CF10E3">
        <w:rPr>
          <w:rStyle w:val="BodyTextChar"/>
        </w:rPr>
        <w:t>initial</w:t>
      </w:r>
      <w:proofErr w:type="gramEnd"/>
      <w:r w:rsidRPr="00CF10E3">
        <w:rPr>
          <w:rStyle w:val="BodyTextChar"/>
        </w:rPr>
        <w:t>.</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0CE9A602" w14:textId="77777777" w:rsidR="00EC0490" w:rsidRPr="00CF10E3" w:rsidRDefault="00EC0490" w:rsidP="00EC0490">
      <w:pPr>
        <w:pStyle w:val="BodyText"/>
        <w:suppressAutoHyphens/>
        <w:jc w:val="left"/>
      </w:pPr>
      <w:r w:rsidRPr="00CF10E3">
        <w:t>For example:</w:t>
      </w:r>
    </w:p>
    <w:p w14:paraId="7A9250E5" w14:textId="77777777" w:rsidR="00EC0490" w:rsidRPr="00CF10E3" w:rsidRDefault="00EC0490" w:rsidP="00EC0490">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p w14:paraId="5A366DE8" w14:textId="77777777" w:rsidR="00EC0490" w:rsidRPr="00CF10E3" w:rsidRDefault="00EC0490" w:rsidP="00EC0490">
      <w:pPr>
        <w:pStyle w:val="BodyText"/>
        <w:suppressAutoHyphens/>
      </w:pPr>
      <w:r w:rsidRPr="00CF10E3">
        <w:t xml:space="preserve">should be included in the reference list as follows: </w:t>
      </w:r>
    </w:p>
    <w:p w14:paraId="75233BEA" w14:textId="77777777" w:rsidR="00EC0490" w:rsidRPr="00CF10E3" w:rsidRDefault="00EC0490" w:rsidP="00EC0490">
      <w:pPr>
        <w:pStyle w:val="Reference"/>
        <w:suppressAutoHyphens/>
      </w:pPr>
      <w:bookmarkStart w:id="132" w:name="_Hlk58941431"/>
      <w:bookmarkStart w:id="133" w:name="_Hlk58941398"/>
      <w:bookmarkEnd w:id="131"/>
      <w:r w:rsidRPr="00CF10E3">
        <w:t>Hawking, S. (2001) The Universe in a Nutshell.</w:t>
      </w:r>
    </w:p>
    <w:p w14:paraId="63BE69A8" w14:textId="77777777" w:rsidR="00EC0490" w:rsidRDefault="00EC0490" w:rsidP="00EC0490">
      <w:pPr>
        <w:pStyle w:val="Reference"/>
        <w:suppressAutoHyphens/>
      </w:pPr>
      <w:bookmarkStart w:id="134" w:name="_Hlk58941458"/>
      <w:bookmarkEnd w:id="132"/>
      <w:r w:rsidRPr="00CF10E3">
        <w:t>Hawking, S. (1988) A Brief History of Time.</w:t>
      </w:r>
    </w:p>
    <w:bookmarkEnd w:id="133"/>
    <w:bookmarkEnd w:id="134"/>
    <w:p w14:paraId="1AE8305E" w14:textId="77777777" w:rsidR="00EC0490" w:rsidRDefault="00EC0490" w:rsidP="00EC0490">
      <w:pPr>
        <w:pStyle w:val="BodyText"/>
        <w:suppressAutoHyphens/>
      </w:pPr>
      <w:r>
        <w:t xml:space="preserve">The </w:t>
      </w:r>
      <w:r w:rsidRPr="00456DE1">
        <w:rPr>
          <w:b/>
          <w:bCs/>
        </w:rPr>
        <w:t>Reference list</w:t>
      </w:r>
      <w:r>
        <w:t xml:space="preserve"> style will add a number for the reference as soon as you start typing the text and the paragraph will automatically align with the first line of text. Press </w:t>
      </w:r>
      <w:proofErr w:type="gramStart"/>
      <w:r>
        <w:t>return</w:t>
      </w:r>
      <w:proofErr w:type="gramEnd"/>
      <w:r>
        <w:t xml:space="preserve"> to enter a new reference in the list.</w:t>
      </w:r>
    </w:p>
    <w:p w14:paraId="589453EC" w14:textId="77777777" w:rsidR="00EC0490" w:rsidRDefault="00EC0490" w:rsidP="00EC0490">
      <w:pPr>
        <w:pStyle w:val="Heading1"/>
        <w:numPr>
          <w:ilvl w:val="0"/>
          <w:numId w:val="11"/>
        </w:numPr>
        <w:suppressAutoHyphens/>
      </w:pPr>
      <w:bookmarkStart w:id="135" w:name="_Toc111186888"/>
      <w:bookmarkStart w:id="136" w:name="_Toc168907523"/>
      <w:bookmarkEnd w:id="129"/>
      <w:r>
        <w:t>Further reading</w:t>
      </w:r>
      <w:bookmarkEnd w:id="135"/>
      <w:bookmarkEnd w:id="136"/>
    </w:p>
    <w:p w14:paraId="4D647367" w14:textId="77777777" w:rsidR="00EC0490" w:rsidRDefault="00EC0490" w:rsidP="00EC0490">
      <w:pPr>
        <w:pStyle w:val="Heading1separationline"/>
        <w:suppressAutoHyphens/>
      </w:pPr>
    </w:p>
    <w:p w14:paraId="21AC1B20" w14:textId="77777777" w:rsidR="00EC0490" w:rsidRDefault="00EC0490" w:rsidP="00EC0490">
      <w:pPr>
        <w:pStyle w:val="BodyText"/>
        <w:suppressAutoHyphens/>
      </w:pPr>
      <w:bookmarkStart w:id="137" w:name="_Hlk58941611"/>
      <w:bookmarkStart w:id="138" w:name="_Hlk59209242"/>
      <w:commentRangeStart w:id="139"/>
      <w:r>
        <w:t xml:space="preserve">Any texts </w:t>
      </w:r>
      <w:commentRangeEnd w:id="139"/>
      <w:r>
        <w:rPr>
          <w:rStyle w:val="CommentReference"/>
        </w:rPr>
        <w:commentReference w:id="139"/>
      </w:r>
      <w:r>
        <w:t xml:space="preserve">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629952E5" w14:textId="77777777" w:rsidR="00EC0490" w:rsidRDefault="00EC0490" w:rsidP="00EC0490">
      <w:pPr>
        <w:pStyle w:val="Furtherreading"/>
        <w:suppressAutoHyphens/>
      </w:pPr>
      <w:bookmarkStart w:id="140" w:name="_Hlk58941649"/>
      <w:bookmarkEnd w:id="137"/>
      <w:r>
        <w:t>Einstein, A. (1905) Relativity: The Special and General Theory of Relativity</w:t>
      </w:r>
    </w:p>
    <w:p w14:paraId="2F0E04D7" w14:textId="77777777" w:rsidR="00EC0490" w:rsidRDefault="00EC0490" w:rsidP="00EC0490">
      <w:pPr>
        <w:pStyle w:val="Furtherreading"/>
        <w:suppressAutoHyphens/>
      </w:pPr>
      <w:r>
        <w:t>Idle, E. (1984) The Galaxy Song</w:t>
      </w:r>
    </w:p>
    <w:bookmarkEnd w:id="138"/>
    <w:bookmarkEnd w:id="140"/>
    <w:p w14:paraId="47DC8A4A" w14:textId="77777777" w:rsidR="00EC0490" w:rsidRDefault="00EC0490" w:rsidP="00EC0490">
      <w:pPr>
        <w:pStyle w:val="BodyText"/>
        <w:rPr>
          <w:lang w:eastAsia="en-GB"/>
        </w:rPr>
      </w:pPr>
    </w:p>
    <w:p w14:paraId="0AA206F9" w14:textId="77777777" w:rsidR="00425189" w:rsidRPr="00425189" w:rsidRDefault="00425189" w:rsidP="00425189">
      <w:pPr>
        <w:pStyle w:val="BodyText"/>
      </w:pPr>
    </w:p>
    <w:p w14:paraId="7E22D187" w14:textId="77777777" w:rsidR="00251293" w:rsidRDefault="00251293" w:rsidP="00251293">
      <w:pPr>
        <w:pStyle w:val="Annex"/>
        <w:sectPr w:rsidR="00251293" w:rsidSect="00D72DF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532A7001" w14:textId="77777777" w:rsidR="00DC1232" w:rsidRPr="00C428B8" w:rsidRDefault="00DC1232" w:rsidP="00251293">
      <w:pPr>
        <w:pStyle w:val="Annex"/>
      </w:pPr>
      <w:r>
        <w:t>Review of MASS related documents</w:t>
      </w:r>
    </w:p>
    <w:p w14:paraId="1E17AEC8" w14:textId="77777777" w:rsidR="00DC1232" w:rsidRDefault="00DC1232" w:rsidP="00DC1232">
      <w:pPr>
        <w:pStyle w:val="BodyText"/>
      </w:pPr>
      <w:r>
        <w:t xml:space="preserve">As for other technologies, there is a compelling need for MASS equipment and functionalities to be tested, verified and </w:t>
      </w:r>
      <w:proofErr w:type="gramStart"/>
      <w:r>
        <w:t>validated</w:t>
      </w:r>
      <w:proofErr w:type="gramEnd"/>
      <w:r>
        <w:t xml:space="preserve"> and certified under the application of performance standards. However, as automation and increasing levels of autonomy in </w:t>
      </w:r>
      <w:proofErr w:type="gramStart"/>
      <w:r>
        <w:t>utilized</w:t>
      </w:r>
      <w:proofErr w:type="gramEnd"/>
      <w:r>
        <w:t xml:space="preserve">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p>
    <w:p w14:paraId="0D98EF06" w14:textId="77777777" w:rsidR="00DC1232" w:rsidRDefault="00DC1232" w:rsidP="00EC0490">
      <w:pPr>
        <w:pStyle w:val="AnnexHead2"/>
      </w:pPr>
      <w:bookmarkStart w:id="141" w:name="_Toc111186826"/>
      <w:r>
        <w:t>Existing high-level documents</w:t>
      </w:r>
      <w:bookmarkEnd w:id="141"/>
    </w:p>
    <w:p w14:paraId="3F166DC8" w14:textId="77777777" w:rsidR="00DC1232" w:rsidRDefault="00DC1232" w:rsidP="00DC1232">
      <w:pPr>
        <w:pStyle w:val="BodyText"/>
      </w:pPr>
      <w:r>
        <w:t>Existing “high-level” documents, that may still be relevant in new processes for the certification of MASS equipment are:</w:t>
      </w:r>
    </w:p>
    <w:p w14:paraId="5A7E58C3" w14:textId="77777777" w:rsidR="00DC1232" w:rsidRPr="002E6470" w:rsidRDefault="00DC1232" w:rsidP="00DC1232">
      <w:pPr>
        <w:pStyle w:val="ListBullet"/>
      </w:pPr>
      <w:r w:rsidRPr="002E6470">
        <w:t xml:space="preserve">SOLAS - International Convention for the Safety of Life at Sea (currently not fully applicable to MASS due to requirements </w:t>
      </w:r>
      <w:proofErr w:type="gramStart"/>
      <w:r w:rsidRPr="002E6470">
        <w:t>regarding</w:t>
      </w:r>
      <w:proofErr w:type="gramEnd"/>
      <w:r w:rsidRPr="002E6470">
        <w:t xml:space="preserve"> personnel etc.)</w:t>
      </w:r>
    </w:p>
    <w:p w14:paraId="3C201924" w14:textId="77777777" w:rsidR="00DC1232" w:rsidRPr="002E6470" w:rsidRDefault="00DC1232" w:rsidP="00DC1232">
      <w:pPr>
        <w:pStyle w:val="ListBullet"/>
      </w:pPr>
      <w:r w:rsidRPr="002E6470">
        <w:t>STCW – Only partially related to MASS for certification of personnel</w:t>
      </w:r>
    </w:p>
    <w:p w14:paraId="36714DEC" w14:textId="77777777" w:rsidR="00DC1232" w:rsidRPr="002E6470" w:rsidRDefault="00DC1232" w:rsidP="00DC1232">
      <w:pPr>
        <w:pStyle w:val="ListBullet"/>
      </w:pPr>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hyperlink r:id="rId36" w:history="1">
        <w:r w:rsidRPr="00883181">
          <w:rPr>
            <w:rStyle w:val="Hyperlink"/>
            <w:color w:val="auto"/>
            <w:u w:val="none"/>
          </w:rPr>
          <w:t>https://www.researchgate.net/publication/336786127_Maritime_Autonomous_Surface_Ships_MASS_and_the_COLREGS_Do_We_Need_Quantified_Rules_Or_Is_the_Ordinary_Practice_of_Seamen_Specific_Enough</w:t>
        </w:r>
      </w:hyperlink>
      <w:r w:rsidRPr="00883181">
        <w:t xml:space="preserve"> )</w:t>
      </w:r>
    </w:p>
    <w:p w14:paraId="33C73A64" w14:textId="77777777" w:rsidR="00DC1232" w:rsidRPr="002E6470" w:rsidRDefault="00DC1232" w:rsidP="00DC1232">
      <w:pPr>
        <w:pStyle w:val="ListBullet"/>
      </w:pPr>
      <w:r w:rsidRPr="002E6470">
        <w:t xml:space="preserve">ISPS Code - International Code for the Security of Ships and of Port Facilities (generally </w:t>
      </w:r>
      <w:proofErr w:type="gramStart"/>
      <w:r w:rsidRPr="002E6470">
        <w:t>applicable, but</w:t>
      </w:r>
      <w:proofErr w:type="gramEnd"/>
      <w:r w:rsidRPr="002E6470">
        <w:t xml:space="preserve"> might be relevant regarding cyber security and also needs to be assessed when dealing with unmanned ships).</w:t>
      </w:r>
    </w:p>
    <w:p w14:paraId="7D17D821" w14:textId="77777777" w:rsidR="00DC1232" w:rsidRPr="002E6470" w:rsidRDefault="00DC1232" w:rsidP="00DC1232">
      <w:pPr>
        <w:pStyle w:val="ListBullet"/>
      </w:pPr>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p>
    <w:p w14:paraId="16CB66F9" w14:textId="77777777" w:rsidR="00DC1232" w:rsidRPr="002E6470" w:rsidRDefault="00DC1232" w:rsidP="00DC1232">
      <w:pPr>
        <w:pStyle w:val="ListBullet"/>
      </w:pPr>
      <w:r w:rsidRPr="002E6470">
        <w:t>IMO A.1047(27): “Principles of Minimum Safe Manning” already takes automation into concern and may be relevant for higher degrees of autonomy.</w:t>
      </w:r>
    </w:p>
    <w:p w14:paraId="143A1109" w14:textId="77777777" w:rsidR="00DC1232" w:rsidRDefault="00DC1232" w:rsidP="00EC0490">
      <w:pPr>
        <w:pStyle w:val="AnnexHead2"/>
      </w:pPr>
      <w:bookmarkStart w:id="142" w:name="_Toc111186827"/>
      <w:r>
        <w:lastRenderedPageBreak/>
        <w:t>Other documents</w:t>
      </w:r>
      <w:bookmarkEnd w:id="142"/>
    </w:p>
    <w:p w14:paraId="12AC510D" w14:textId="77777777" w:rsidR="00DC1232" w:rsidRDefault="00DC1232" w:rsidP="00DC1232">
      <w:pPr>
        <w:pStyle w:val="BodyText"/>
      </w:pPr>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w:t>
      </w:r>
      <w:proofErr w:type="spellStart"/>
      <w:r>
        <w:t>AtoNs</w:t>
      </w:r>
      <w:proofErr w:type="spellEnd"/>
      <w:r>
        <w:t xml:space="preserve">, VTS and Maritime Services in the context of e-Navigation (emphasis added): </w:t>
      </w:r>
    </w:p>
    <w:p w14:paraId="77AE1DD6" w14:textId="77777777" w:rsidR="00DC1232" w:rsidRPr="002E6470" w:rsidRDefault="00DC1232" w:rsidP="00DC1232">
      <w:pPr>
        <w:pStyle w:val="ListBullet"/>
      </w:pPr>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p>
    <w:p w14:paraId="6DBB8AD5" w14:textId="77777777" w:rsidR="00DC1232" w:rsidRPr="002E6470" w:rsidRDefault="00DC1232" w:rsidP="00DC1232">
      <w:pPr>
        <w:pStyle w:val="ListBullet"/>
      </w:pPr>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p>
    <w:p w14:paraId="4ECA0364" w14:textId="77777777" w:rsidR="00DC1232" w:rsidRPr="002E6470" w:rsidRDefault="00DC1232" w:rsidP="00DC1232">
      <w:pPr>
        <w:pStyle w:val="ListBullet"/>
      </w:pPr>
      <w:r w:rsidRPr="002E6470">
        <w:t>“It shall be possible to detect and recognise lights and shapes as described in COLREG Part C, and sound and light signals as described in COLREG Part D.” (p.54)</w:t>
      </w:r>
    </w:p>
    <w:p w14:paraId="36F0F077" w14:textId="77777777" w:rsidR="00DC1232" w:rsidRPr="002E6470" w:rsidRDefault="00DC1232" w:rsidP="00DC1232">
      <w:pPr>
        <w:pStyle w:val="ListBullet"/>
      </w:pPr>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5445D69A" w14:textId="77777777" w:rsidR="00DC1232" w:rsidRDefault="00DC1232" w:rsidP="00DC1232">
      <w:pPr>
        <w:pStyle w:val="BodyText"/>
      </w:pPr>
      <w:r>
        <w:t>Further requirements are mentioned in the considered document on the topics of:</w:t>
      </w:r>
    </w:p>
    <w:p w14:paraId="1646B5D4"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Communication Link to VTS (p. 92 / p. 93)</w:t>
      </w:r>
    </w:p>
    <w:p w14:paraId="31BA3E5D"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Situational Awareness in RCC (p.58 ff.)</w:t>
      </w:r>
    </w:p>
    <w:p w14:paraId="50F7400A" w14:textId="77777777" w:rsidR="00DC1232" w:rsidRPr="00883181" w:rsidRDefault="00DC1232" w:rsidP="00DC1232">
      <w:pPr>
        <w:pStyle w:val="ListBullet"/>
        <w:rPr>
          <w:rStyle w:val="Hyperlink"/>
          <w:rFonts w:ascii="Calibri" w:eastAsia="Times New Roman" w:hAnsi="Calibri" w:cs="Calibri"/>
          <w:bCs/>
        </w:rPr>
      </w:pPr>
      <w:r>
        <w:rPr>
          <w:rStyle w:val="Hyperlink"/>
          <w:rFonts w:ascii="Calibri" w:eastAsia="Times New Roman" w:hAnsi="Calibri" w:cs="Calibri"/>
          <w:bCs/>
        </w:rPr>
        <w:t>RCC</w:t>
      </w:r>
      <w:r w:rsidRPr="00883181">
        <w:rPr>
          <w:rStyle w:val="Hyperlink"/>
          <w:rFonts w:ascii="Calibri" w:eastAsia="Times New Roman" w:hAnsi="Calibri" w:cs="Calibri"/>
          <w:bCs/>
        </w:rPr>
        <w:t xml:space="preserve"> Workstation for voyage planning (p. 61)</w:t>
      </w:r>
    </w:p>
    <w:p w14:paraId="386099B3" w14:textId="77777777" w:rsidR="00DC1232" w:rsidRPr="00883181" w:rsidRDefault="00DC1232" w:rsidP="00DC1232">
      <w:pPr>
        <w:pStyle w:val="ListBullet"/>
        <w:rPr>
          <w:rStyle w:val="Hyperlink"/>
          <w:rFonts w:ascii="Calibri" w:eastAsia="Times New Roman" w:hAnsi="Calibri" w:cs="Calibri"/>
          <w:bCs/>
        </w:rPr>
      </w:pPr>
      <w:r>
        <w:rPr>
          <w:rStyle w:val="Hyperlink"/>
          <w:rFonts w:ascii="Calibri" w:eastAsia="Times New Roman" w:hAnsi="Calibri" w:cs="Calibri"/>
          <w:bCs/>
        </w:rPr>
        <w:t>RCC</w:t>
      </w:r>
      <w:r w:rsidRPr="00883181">
        <w:rPr>
          <w:rStyle w:val="Hyperlink"/>
          <w:rFonts w:ascii="Calibri" w:eastAsia="Times New Roman" w:hAnsi="Calibri" w:cs="Calibri"/>
          <w:bCs/>
        </w:rPr>
        <w:t xml:space="preserve"> in general (p. 83 ff.)</w:t>
      </w:r>
    </w:p>
    <w:p w14:paraId="6CF5283D" w14:textId="77777777" w:rsidR="00DC1232" w:rsidRDefault="00DC1232" w:rsidP="00DC1232">
      <w:pPr>
        <w:pStyle w:val="BodyText"/>
      </w:pPr>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14159F8D" w14:textId="77777777" w:rsidR="00DC1232" w:rsidRDefault="00DC1232" w:rsidP="00DC1232">
      <w:pPr>
        <w:pStyle w:val="BodyText"/>
      </w:pPr>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p>
    <w:p w14:paraId="1C96B393" w14:textId="77777777" w:rsidR="00DC1232" w:rsidRDefault="00DC1232" w:rsidP="00DC1232">
      <w:pPr>
        <w:pStyle w:val="BodyText"/>
      </w:pPr>
      <w:r>
        <w:t>Further references to potentially related documents can be found in appendix</w:t>
      </w:r>
      <w:commentRangeStart w:id="143"/>
      <w:r>
        <w:t xml:space="preserve"> </w:t>
      </w:r>
      <w:r w:rsidRPr="00883181">
        <w:rPr>
          <w:highlight w:val="yellow"/>
        </w:rPr>
        <w:t>X</w:t>
      </w:r>
      <w:r>
        <w:t>.</w:t>
      </w:r>
      <w:commentRangeEnd w:id="143"/>
      <w:r>
        <w:rPr>
          <w:rStyle w:val="CommentReference"/>
        </w:rPr>
        <w:commentReference w:id="143"/>
      </w:r>
    </w:p>
    <w:p w14:paraId="5C73CF97" w14:textId="77777777" w:rsidR="00DC1232" w:rsidRDefault="00DC1232" w:rsidP="00DC1232">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01F695B5" w14:textId="77777777" w:rsidR="00B27890" w:rsidRDefault="00B27890">
      <w:pPr>
        <w:spacing w:after="200" w:line="276" w:lineRule="auto"/>
        <w:rPr>
          <w:ins w:id="144" w:author="Minsu Jeon" w:date="2024-03-05T12:33:00Z"/>
          <w:rFonts w:asciiTheme="majorHAnsi" w:eastAsia="Calibri" w:hAnsiTheme="majorHAnsi" w:cs="Calibri"/>
          <w:b/>
          <w:bCs/>
          <w:caps/>
          <w:color w:val="00558C"/>
          <w:sz w:val="28"/>
          <w:szCs w:val="28"/>
        </w:rPr>
      </w:pPr>
      <w:ins w:id="145" w:author="Minsu Jeon" w:date="2024-03-05T12:33:00Z">
        <w:r>
          <w:br w:type="page"/>
        </w:r>
      </w:ins>
    </w:p>
    <w:p w14:paraId="4D0BB102" w14:textId="036983EC" w:rsidR="00B27890" w:rsidRDefault="00B27890" w:rsidP="00B27890">
      <w:pPr>
        <w:pStyle w:val="Appendix"/>
      </w:pPr>
      <w:r>
        <w:lastRenderedPageBreak/>
        <w:t xml:space="preserve">Further references </w:t>
      </w:r>
      <w:commentRangeStart w:id="146"/>
      <w:r>
        <w:t xml:space="preserve">for MASS </w:t>
      </w:r>
      <w:commentRangeEnd w:id="146"/>
      <w:r>
        <w:rPr>
          <w:rStyle w:val="CommentReference"/>
          <w:rFonts w:asciiTheme="minorHAnsi" w:eastAsiaTheme="minorHAnsi" w:hAnsiTheme="minorHAnsi" w:cstheme="minorBidi"/>
          <w:b w:val="0"/>
          <w:bCs w:val="0"/>
          <w:caps w:val="0"/>
          <w:color w:val="auto"/>
        </w:rPr>
        <w:commentReference w:id="146"/>
      </w:r>
    </w:p>
    <w:p w14:paraId="549286D2" w14:textId="77777777" w:rsidR="00B27890" w:rsidRDefault="00B27890" w:rsidP="00B27890">
      <w:pPr>
        <w:pStyle w:val="BodyText"/>
      </w:pPr>
      <w:r>
        <w:t xml:space="preserve">There are </w:t>
      </w:r>
      <w:proofErr w:type="gramStart"/>
      <w:r>
        <w:t>a number of</w:t>
      </w:r>
      <w:proofErr w:type="gramEnd"/>
      <w:r>
        <w:t xml:space="preserve"> existing and developing references for MASS.  These include documents </w:t>
      </w:r>
      <w:proofErr w:type="gramStart"/>
      <w:r>
        <w:t>regarding</w:t>
      </w:r>
      <w:proofErr w:type="gramEnd"/>
      <w:r>
        <w:t xml:space="preserve"> the levels of autonomy, documents from specific agencies (international and national), and documents from classification and certification authorities.</w:t>
      </w:r>
    </w:p>
    <w:p w14:paraId="144B121D" w14:textId="77777777" w:rsidR="00B27890" w:rsidRDefault="00B27890" w:rsidP="00B27890">
      <w:pPr>
        <w:pStyle w:val="AppendixHead1"/>
      </w:pPr>
      <w:r>
        <w:t xml:space="preserve">Degrees of Autonomy </w:t>
      </w:r>
    </w:p>
    <w:p w14:paraId="1F02A4A0" w14:textId="77777777" w:rsidR="00B27890" w:rsidRPr="00883181" w:rsidRDefault="00B27890" w:rsidP="00B27890">
      <w:pPr>
        <w:pStyle w:val="Heading1separationline"/>
        <w:rPr>
          <w:lang w:eastAsia="en-GB"/>
        </w:rPr>
      </w:pPr>
    </w:p>
    <w:p w14:paraId="4372498B" w14:textId="77777777" w:rsidR="00B27890" w:rsidRDefault="00B27890" w:rsidP="00B27890">
      <w:pPr>
        <w:pStyle w:val="AppendixHead2"/>
      </w:pPr>
      <w:r>
        <w:t>IMO Definition</w:t>
      </w:r>
    </w:p>
    <w:p w14:paraId="127C34E9" w14:textId="77777777" w:rsidR="00B27890" w:rsidRPr="00883181" w:rsidRDefault="00B27890" w:rsidP="00B27890">
      <w:pPr>
        <w:pStyle w:val="Heading2separationline"/>
        <w:rPr>
          <w:lang w:eastAsia="en-GB"/>
        </w:rPr>
      </w:pPr>
    </w:p>
    <w:p w14:paraId="42069933" w14:textId="77777777" w:rsidR="00B27890" w:rsidRDefault="00B27890" w:rsidP="00B27890">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w:t>
      </w:r>
      <w:proofErr w:type="gramStart"/>
      <w:r>
        <w:t>pdf )</w:t>
      </w:r>
      <w:proofErr w:type="gramEnd"/>
      <w:r>
        <w:t>):</w:t>
      </w:r>
    </w:p>
    <w:p w14:paraId="1230091B" w14:textId="77777777" w:rsidR="00B27890" w:rsidRDefault="00B27890" w:rsidP="00B27890">
      <w:pPr>
        <w:pStyle w:val="InsetList"/>
      </w:pPr>
      <w:r>
        <w:t xml:space="preserve">Degree One: Ship with automated processes and decision support: Seafarers are on board to </w:t>
      </w:r>
      <w:proofErr w:type="gramStart"/>
      <w:r>
        <w:t>operate</w:t>
      </w:r>
      <w:proofErr w:type="gramEnd"/>
      <w:r>
        <w:t xml:space="preserve"> and control shipboard systems and functions. Some operations may be automated and at times be unsupervised but with seafarers on board ready to take control.</w:t>
      </w:r>
    </w:p>
    <w:p w14:paraId="57DA0089" w14:textId="77777777" w:rsidR="00B27890" w:rsidRDefault="00B27890" w:rsidP="00B27890">
      <w:pPr>
        <w:pStyle w:val="InsetList"/>
      </w:pPr>
      <w:r>
        <w:t xml:space="preserve">Degree Two: Remotely controlled ship with seafarers on board: The ship is controlled and </w:t>
      </w:r>
      <w:proofErr w:type="gramStart"/>
      <w:r>
        <w:t>operated</w:t>
      </w:r>
      <w:proofErr w:type="gramEnd"/>
      <w:r>
        <w:t xml:space="preserve"> from another location. Seafarers are available on board to take control and to </w:t>
      </w:r>
      <w:proofErr w:type="gramStart"/>
      <w:r>
        <w:t>operate</w:t>
      </w:r>
      <w:proofErr w:type="gramEnd"/>
      <w:r>
        <w:t xml:space="preserve"> the shipboard systems and functions.</w:t>
      </w:r>
    </w:p>
    <w:p w14:paraId="61537CA8" w14:textId="77777777" w:rsidR="00B27890" w:rsidRDefault="00B27890" w:rsidP="00B27890">
      <w:pPr>
        <w:pStyle w:val="InsetList"/>
      </w:pPr>
      <w:r>
        <w:t xml:space="preserve">Degree Three: Remotely controlled ship without seafarers on board: The ship is controlled and </w:t>
      </w:r>
      <w:proofErr w:type="gramStart"/>
      <w:r>
        <w:t>operated</w:t>
      </w:r>
      <w:proofErr w:type="gramEnd"/>
      <w:r>
        <w:t xml:space="preserve"> from another location. There are no seafarers on board.</w:t>
      </w:r>
    </w:p>
    <w:p w14:paraId="5AE220A8" w14:textId="77777777" w:rsidR="00B27890" w:rsidRDefault="00B27890" w:rsidP="00B27890">
      <w:pPr>
        <w:pStyle w:val="InsetList"/>
      </w:pPr>
      <w:r>
        <w:t xml:space="preserve">Degree Four: Fully autonomous ship: The operating system of the ship </w:t>
      </w:r>
      <w:proofErr w:type="gramStart"/>
      <w:r>
        <w:t>is able to</w:t>
      </w:r>
      <w:proofErr w:type="gramEnd"/>
      <w:r>
        <w:t xml:space="preserve"> make decisions and determine actions by itself.</w:t>
      </w:r>
    </w:p>
    <w:p w14:paraId="300BAEE4" w14:textId="77777777" w:rsidR="00B27890" w:rsidRDefault="00B27890" w:rsidP="00B27890">
      <w:pPr>
        <w:pStyle w:val="AppendixHead2"/>
      </w:pPr>
      <w:r>
        <w:t>Sheridan Definition</w:t>
      </w:r>
    </w:p>
    <w:p w14:paraId="4B411CD8" w14:textId="77777777" w:rsidR="00B27890" w:rsidRPr="00883181" w:rsidRDefault="00B27890" w:rsidP="00B27890">
      <w:pPr>
        <w:pStyle w:val="Heading2separationline"/>
        <w:rPr>
          <w:lang w:eastAsia="en-GB"/>
        </w:rPr>
      </w:pPr>
    </w:p>
    <w:p w14:paraId="1BFC7744" w14:textId="77777777" w:rsidR="00B27890" w:rsidRDefault="00B27890" w:rsidP="00B27890">
      <w:pPr>
        <w:pStyle w:val="BodyText"/>
      </w:pPr>
      <w:r>
        <w:t xml:space="preserve">As defined in ‘Human and Computer Control / of undersea teleoperators’ (Thomas B Sheridan and William L. Verplank, 1976) </w:t>
      </w:r>
    </w:p>
    <w:p w14:paraId="3F783BA7" w14:textId="77777777" w:rsidR="00B27890" w:rsidRDefault="00B27890" w:rsidP="00B27890">
      <w:pPr>
        <w:pStyle w:val="InsetList"/>
      </w:pPr>
      <w:r>
        <w:t xml:space="preserve">Level 1 – The computer offers no </w:t>
      </w:r>
      <w:proofErr w:type="gramStart"/>
      <w:r>
        <w:t>assistance</w:t>
      </w:r>
      <w:proofErr w:type="gramEnd"/>
      <w:r>
        <w:t>, human in charge of all decisions and actions</w:t>
      </w:r>
    </w:p>
    <w:p w14:paraId="0295483E" w14:textId="77777777" w:rsidR="00B27890" w:rsidRDefault="00B27890" w:rsidP="00B27890">
      <w:pPr>
        <w:pStyle w:val="InsetList"/>
      </w:pPr>
      <w:r>
        <w:t>Level 2 – The computer offers a complete set of decision alternatives</w:t>
      </w:r>
    </w:p>
    <w:p w14:paraId="34012C72" w14:textId="77777777" w:rsidR="00B27890" w:rsidRDefault="00B27890" w:rsidP="00B27890">
      <w:pPr>
        <w:pStyle w:val="InsetList"/>
      </w:pPr>
      <w:r>
        <w:t>Level 3 – The computer narrows alternatives down to a few</w:t>
      </w:r>
    </w:p>
    <w:p w14:paraId="2C12D48E" w14:textId="77777777" w:rsidR="00B27890" w:rsidRDefault="00B27890" w:rsidP="00B27890">
      <w:pPr>
        <w:pStyle w:val="InsetList"/>
      </w:pPr>
      <w:r>
        <w:t>Level 4 – Computer suggest a single alternative</w:t>
      </w:r>
    </w:p>
    <w:p w14:paraId="69710C79" w14:textId="77777777" w:rsidR="00B27890" w:rsidRDefault="00B27890" w:rsidP="00B27890">
      <w:pPr>
        <w:pStyle w:val="InsetList"/>
      </w:pPr>
      <w:r>
        <w:t>Level 5 – The computer executes the suggested action if the human approves</w:t>
      </w:r>
    </w:p>
    <w:p w14:paraId="30F86356" w14:textId="77777777" w:rsidR="00B27890" w:rsidRDefault="00B27890" w:rsidP="00B27890">
      <w:pPr>
        <w:pStyle w:val="InsetList"/>
      </w:pPr>
      <w:r>
        <w:t>Level 6 – The computer allows the human restricted time to veto before automatic execution</w:t>
      </w:r>
    </w:p>
    <w:p w14:paraId="4407AADD" w14:textId="77777777" w:rsidR="00B27890" w:rsidRDefault="00B27890" w:rsidP="00B27890">
      <w:pPr>
        <w:pStyle w:val="InsetList"/>
      </w:pPr>
      <w:r>
        <w:t xml:space="preserve">Level 7 – The computer executes automatically, when </w:t>
      </w:r>
      <w:proofErr w:type="gramStart"/>
      <w:r>
        <w:t>necessary</w:t>
      </w:r>
      <w:proofErr w:type="gramEnd"/>
      <w:r>
        <w:t xml:space="preserve"> informing human</w:t>
      </w:r>
    </w:p>
    <w:p w14:paraId="7532CB34" w14:textId="77777777" w:rsidR="00B27890" w:rsidRDefault="00B27890" w:rsidP="00B27890">
      <w:pPr>
        <w:pStyle w:val="InsetList"/>
      </w:pPr>
      <w:r>
        <w:t>Level 8 – The computer informs human only if asked</w:t>
      </w:r>
    </w:p>
    <w:p w14:paraId="38AA91D0" w14:textId="77777777" w:rsidR="00B27890" w:rsidRDefault="00B27890" w:rsidP="00B27890">
      <w:pPr>
        <w:pStyle w:val="InsetList"/>
      </w:pPr>
      <w:r>
        <w:t>Level 9 – The computer informs human only if it (the computer) decides so</w:t>
      </w:r>
    </w:p>
    <w:p w14:paraId="02A89F39" w14:textId="77777777" w:rsidR="00B27890" w:rsidRDefault="00B27890" w:rsidP="00B27890">
      <w:pPr>
        <w:pStyle w:val="InsetList"/>
      </w:pPr>
      <w:r>
        <w:t>Level 10 – The computer does everything autonomously, ignores human</w:t>
      </w:r>
    </w:p>
    <w:p w14:paraId="19F10C33" w14:textId="77777777" w:rsidR="00B27890" w:rsidRDefault="00B27890" w:rsidP="00B27890">
      <w:pPr>
        <w:pStyle w:val="AppendixHead1"/>
      </w:pPr>
      <w:r>
        <w:t>International and Regional Agencies</w:t>
      </w:r>
    </w:p>
    <w:p w14:paraId="4F6DC6BD" w14:textId="77777777" w:rsidR="00B27890" w:rsidRPr="00883181" w:rsidRDefault="00B27890" w:rsidP="00B27890">
      <w:pPr>
        <w:pStyle w:val="Heading1separationline"/>
        <w:rPr>
          <w:lang w:eastAsia="en-GB"/>
        </w:rPr>
      </w:pPr>
    </w:p>
    <w:p w14:paraId="416E12B5" w14:textId="77777777" w:rsidR="00B27890" w:rsidRDefault="00B27890" w:rsidP="00B27890">
      <w:pPr>
        <w:pStyle w:val="AppendixHead2"/>
      </w:pPr>
      <w:r>
        <w:t xml:space="preserve">Maritime Safety Committee (MSC) of the IMO </w:t>
      </w:r>
    </w:p>
    <w:p w14:paraId="36D07F9F" w14:textId="77777777" w:rsidR="00B27890" w:rsidRPr="00883181" w:rsidRDefault="00B27890" w:rsidP="00B27890">
      <w:pPr>
        <w:pStyle w:val="Heading2separationline"/>
        <w:rPr>
          <w:lang w:eastAsia="en-GB"/>
        </w:rPr>
      </w:pPr>
    </w:p>
    <w:p w14:paraId="77BCD6BE" w14:textId="77777777" w:rsidR="00B27890" w:rsidRDefault="00B27890" w:rsidP="00B27890">
      <w:pPr>
        <w:pStyle w:val="Bullet1"/>
        <w:numPr>
          <w:ilvl w:val="0"/>
          <w:numId w:val="1"/>
        </w:numPr>
      </w:pPr>
      <w:r>
        <w:t>MSC-MEPC.2/Circ.12/Rev.2: REVISED GUIDELINES FOR FORMAL SAFETY ASSESSMENT (FSA) FOR USE IN THE IMO RULE-MAKING PROCESS</w:t>
      </w:r>
    </w:p>
    <w:p w14:paraId="22872B04" w14:textId="77777777" w:rsidR="00B27890" w:rsidRDefault="00B27890" w:rsidP="00B27890">
      <w:pPr>
        <w:pStyle w:val="BodyText"/>
      </w:pPr>
      <w:r>
        <w:lastRenderedPageBreak/>
        <w:t xml:space="preserve">https://wwwcdn.imo.org/localresources/en/OurWork/Safety/Documents/MSC-MEPC%202-Circ%2012-Rev%202.pdf </w:t>
      </w:r>
    </w:p>
    <w:p w14:paraId="3689F2D3" w14:textId="77777777" w:rsidR="00B27890" w:rsidRDefault="00B27890" w:rsidP="00B27890">
      <w:pPr>
        <w:pStyle w:val="Bullet1"/>
        <w:numPr>
          <w:ilvl w:val="0"/>
          <w:numId w:val="1"/>
        </w:numPr>
      </w:pPr>
      <w:r>
        <w:t>Regulatory Scoping Exercise at MSC 103 in May 2021</w:t>
      </w:r>
    </w:p>
    <w:p w14:paraId="65354F3C" w14:textId="77777777" w:rsidR="00B27890" w:rsidRDefault="00B27890" w:rsidP="00B27890">
      <w:pPr>
        <w:pStyle w:val="Bullet2"/>
        <w:numPr>
          <w:ilvl w:val="0"/>
          <w:numId w:val="2"/>
        </w:numPr>
      </w:pPr>
      <w:r>
        <w:t>Interim guidelines for MASS trials</w:t>
      </w:r>
    </w:p>
    <w:p w14:paraId="492D8EAF" w14:textId="77777777" w:rsidR="00B27890" w:rsidRDefault="00B27890" w:rsidP="00B27890">
      <w:pPr>
        <w:pStyle w:val="Bullet2"/>
        <w:numPr>
          <w:ilvl w:val="0"/>
          <w:numId w:val="2"/>
        </w:numPr>
      </w:pPr>
      <w:r>
        <w:t xml:space="preserve">IMO’s Maritime Safety Committee </w:t>
      </w:r>
      <w:proofErr w:type="gramStart"/>
      <w:r>
        <w:t>finalizes</w:t>
      </w:r>
      <w:proofErr w:type="gramEnd"/>
      <w:r>
        <w:t xml:space="preserve"> its analysis of ship safety treaties, to assess next steps for regulating Maritime Autonomous Surface Ships (MASS).</w:t>
      </w:r>
    </w:p>
    <w:p w14:paraId="73C799E6" w14:textId="77777777" w:rsidR="00B27890" w:rsidRDefault="00B27890" w:rsidP="00B27890">
      <w:pPr>
        <w:pStyle w:val="BodyText"/>
        <w:ind w:left="1350"/>
      </w:pPr>
      <w:r>
        <w:t xml:space="preserve">https://www.imo.org/en/MediaCentre/PressBriefings/pages/MASSRSE2021.aspx </w:t>
      </w:r>
    </w:p>
    <w:p w14:paraId="4B6813F3" w14:textId="77777777" w:rsidR="00B27890" w:rsidRDefault="00B27890" w:rsidP="00B27890">
      <w:pPr>
        <w:pStyle w:val="Bullet2"/>
        <w:numPr>
          <w:ilvl w:val="0"/>
          <w:numId w:val="2"/>
        </w:numPr>
      </w:pPr>
      <w:r w:rsidRPr="00B278D9">
        <w:t>Annex</w:t>
      </w:r>
      <w:r>
        <w:t xml:space="preserve"> to the report of MSC 103 (MSC 103/21/Add.1, annex 8) and can also be found in circular MSC.1/Circ.1638 (Outcome of the Regulatory Scoping Exercise for the use of Maritime Autonomous Surface Ships (MASS))</w:t>
      </w:r>
    </w:p>
    <w:p w14:paraId="72D233CE" w14:textId="77777777" w:rsidR="00B27890" w:rsidRDefault="00B27890" w:rsidP="00B27890">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051A6093" w14:textId="77777777" w:rsidR="00B27890" w:rsidRDefault="00B27890" w:rsidP="00B27890">
      <w:pPr>
        <w:pStyle w:val="AppendixHead2"/>
      </w:pPr>
      <w:r>
        <w:t>European Commmission</w:t>
      </w:r>
    </w:p>
    <w:p w14:paraId="5FF788E5" w14:textId="77777777" w:rsidR="00B27890" w:rsidRPr="00883181" w:rsidRDefault="00B27890" w:rsidP="00B27890">
      <w:pPr>
        <w:pStyle w:val="Heading2separationline"/>
        <w:rPr>
          <w:lang w:eastAsia="en-GB"/>
        </w:rPr>
      </w:pPr>
    </w:p>
    <w:p w14:paraId="364B9A73" w14:textId="77777777" w:rsidR="00B27890" w:rsidRDefault="00B27890" w:rsidP="00B27890">
      <w:pPr>
        <w:pStyle w:val="Bullet2"/>
        <w:numPr>
          <w:ilvl w:val="0"/>
          <w:numId w:val="2"/>
        </w:numPr>
      </w:pPr>
      <w:r>
        <w:t xml:space="preserve">EU Operational Guidelines for </w:t>
      </w:r>
      <w:proofErr w:type="spellStart"/>
      <w:proofErr w:type="gramStart"/>
      <w:r>
        <w:t>Safe,Secure</w:t>
      </w:r>
      <w:proofErr w:type="spellEnd"/>
      <w:proofErr w:type="gramEnd"/>
      <w:r>
        <w:t xml:space="preserve"> and Sustainable Trials of Maritime Autonomous Surface Ships (MASS)</w:t>
      </w:r>
    </w:p>
    <w:p w14:paraId="0D70FEC7" w14:textId="77777777" w:rsidR="00B27890" w:rsidRDefault="00B27890" w:rsidP="00B27890">
      <w:pPr>
        <w:pStyle w:val="BodyText"/>
        <w:ind w:left="1350"/>
      </w:pPr>
      <w:r>
        <w:t xml:space="preserve">https://transport.ec.europa.eu/document/download/9987d7c6-3e10-4206-b71d-2340807f3984_en?filename=guidelines_for_safe_mass.pdf </w:t>
      </w:r>
    </w:p>
    <w:p w14:paraId="42EAD955" w14:textId="77777777" w:rsidR="00B27890" w:rsidRDefault="00B27890" w:rsidP="00B27890">
      <w:pPr>
        <w:pStyle w:val="BodyText"/>
        <w:ind w:left="1350"/>
      </w:pPr>
      <w:r>
        <w:t xml:space="preserve">https://transport.ec.europa.eu/news/european-commission-encourages-maritime-future-which-includes-autonomous-and-sustainable-ships-and-2020-11-30_en </w:t>
      </w:r>
    </w:p>
    <w:p w14:paraId="46A05ED5" w14:textId="77777777" w:rsidR="00B27890" w:rsidRDefault="00B27890" w:rsidP="00B27890">
      <w:pPr>
        <w:pStyle w:val="Bullet2"/>
        <w:numPr>
          <w:ilvl w:val="0"/>
          <w:numId w:val="2"/>
        </w:numPr>
      </w:pPr>
      <w:proofErr w:type="spellStart"/>
      <w:r>
        <w:t>Safemass</w:t>
      </w:r>
      <w:proofErr w:type="spellEnd"/>
    </w:p>
    <w:p w14:paraId="1162D9C3" w14:textId="77777777" w:rsidR="00B27890" w:rsidRDefault="00B27890" w:rsidP="00B27890">
      <w:pPr>
        <w:pStyle w:val="BodyText"/>
        <w:ind w:left="1350"/>
      </w:pPr>
      <w:r>
        <w:t xml:space="preserve">https://emsa.europa.eu/mass.html </w:t>
      </w:r>
    </w:p>
    <w:p w14:paraId="1848D327" w14:textId="77777777" w:rsidR="00B27890" w:rsidRDefault="00B27890" w:rsidP="00B27890">
      <w:pPr>
        <w:pStyle w:val="AppendixHead1"/>
      </w:pPr>
      <w:r>
        <w:t>National Authorities</w:t>
      </w:r>
    </w:p>
    <w:p w14:paraId="3CD93352" w14:textId="77777777" w:rsidR="00B27890" w:rsidRPr="00883181" w:rsidRDefault="00B27890" w:rsidP="00B27890">
      <w:pPr>
        <w:pStyle w:val="Heading1separationline"/>
        <w:rPr>
          <w:lang w:eastAsia="en-GB"/>
        </w:rPr>
      </w:pPr>
    </w:p>
    <w:p w14:paraId="73929472" w14:textId="77777777" w:rsidR="00B27890" w:rsidRDefault="00B27890" w:rsidP="00B27890">
      <w:pPr>
        <w:pStyle w:val="AppendixHead2"/>
      </w:pPr>
      <w:r>
        <w:t>US Federal Registry</w:t>
      </w:r>
    </w:p>
    <w:p w14:paraId="5955DA70" w14:textId="77777777" w:rsidR="00B27890" w:rsidRPr="00883181" w:rsidRDefault="00B27890" w:rsidP="00B27890">
      <w:pPr>
        <w:pStyle w:val="Heading2separationline"/>
        <w:rPr>
          <w:lang w:eastAsia="en-GB"/>
        </w:rPr>
      </w:pPr>
    </w:p>
    <w:p w14:paraId="4DA9F2CC" w14:textId="77777777" w:rsidR="00B27890" w:rsidRDefault="00B27890" w:rsidP="00B27890">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0BD45C78" w14:textId="77777777" w:rsidR="00B27890" w:rsidRDefault="00B27890" w:rsidP="00B27890">
      <w:pPr>
        <w:pStyle w:val="AppendixHead2"/>
      </w:pPr>
      <w:r>
        <w:t>UK Maritime and Coastguard Agency</w:t>
      </w:r>
    </w:p>
    <w:p w14:paraId="6CEC31B2" w14:textId="77777777" w:rsidR="00B27890" w:rsidRPr="00883181" w:rsidRDefault="00B27890" w:rsidP="00B27890">
      <w:pPr>
        <w:pStyle w:val="Heading2separationline"/>
        <w:rPr>
          <w:lang w:eastAsia="en-GB"/>
        </w:rPr>
      </w:pPr>
    </w:p>
    <w:p w14:paraId="3C3B6C28" w14:textId="77777777" w:rsidR="00B27890" w:rsidRDefault="00B27890" w:rsidP="00B27890">
      <w:pPr>
        <w:pStyle w:val="Bullet2"/>
        <w:numPr>
          <w:ilvl w:val="0"/>
          <w:numId w:val="2"/>
        </w:numPr>
      </w:pPr>
      <w:r>
        <w:t>MCA RP545: Development of guidance for the mitigation of human error in automated ship- borne maritime systems</w:t>
      </w:r>
    </w:p>
    <w:p w14:paraId="4EB102FD" w14:textId="77777777" w:rsidR="00B27890" w:rsidRDefault="00B27890" w:rsidP="00B27890">
      <w:pPr>
        <w:pStyle w:val="BodyText"/>
        <w:ind w:left="1350"/>
      </w:pPr>
      <w:r>
        <w:t xml:space="preserve">https://maritimesafetyinnovationlab.org/wp-content/uploads/2020/09/MCA-RP545-Development-of-guidance-for-the-mitigation-of-human-error-in-automated-shipborne-maritime-systems.pdf </w:t>
      </w:r>
    </w:p>
    <w:p w14:paraId="77CC702F" w14:textId="77777777" w:rsidR="00B27890" w:rsidRDefault="00B27890" w:rsidP="00B27890">
      <w:pPr>
        <w:pStyle w:val="Bullet2"/>
        <w:numPr>
          <w:ilvl w:val="0"/>
          <w:numId w:val="2"/>
        </w:numPr>
      </w:pPr>
      <w:r>
        <w:t>Maritime Autonomous Surface Ships (MASS) UK Industry Conduct Principles and Code of Practice</w:t>
      </w:r>
    </w:p>
    <w:p w14:paraId="78F8B7D4" w14:textId="77777777" w:rsidR="00B27890" w:rsidRDefault="00B27890" w:rsidP="00B27890">
      <w:pPr>
        <w:pStyle w:val="BodyText"/>
        <w:ind w:left="1350"/>
      </w:pPr>
      <w:hyperlink r:id="rId37" w:history="1">
        <w:r w:rsidRPr="00A02123">
          <w:rPr>
            <w:rStyle w:val="Hyperlink"/>
          </w:rPr>
          <w:t>https://maritimesafetyinnovationlab.org/wp-content/uploads/2020/10/code_of_practice_V3_2019_8Bshu5D.pdf</w:t>
        </w:r>
      </w:hyperlink>
      <w:r>
        <w:t xml:space="preserve"> </w:t>
      </w:r>
    </w:p>
    <w:p w14:paraId="78B12A7C" w14:textId="77777777" w:rsidR="00B27890" w:rsidRDefault="00B27890" w:rsidP="00B27890">
      <w:pPr>
        <w:pStyle w:val="BodyText"/>
        <w:ind w:left="1350"/>
      </w:pPr>
    </w:p>
    <w:p w14:paraId="3FB7DB98" w14:textId="77777777" w:rsidR="00B27890" w:rsidRDefault="00B27890" w:rsidP="00B27890">
      <w:pPr>
        <w:pStyle w:val="AppendixHead1"/>
      </w:pPr>
      <w:r>
        <w:lastRenderedPageBreak/>
        <w:t>Classification and Certification Authorities</w:t>
      </w:r>
    </w:p>
    <w:p w14:paraId="0B703C80" w14:textId="77777777" w:rsidR="00B27890" w:rsidRPr="00883181" w:rsidRDefault="00B27890" w:rsidP="00B27890">
      <w:pPr>
        <w:pStyle w:val="Heading1separationline"/>
        <w:rPr>
          <w:lang w:eastAsia="en-GB"/>
        </w:rPr>
      </w:pPr>
    </w:p>
    <w:p w14:paraId="6BCDABA7" w14:textId="77777777" w:rsidR="00B27890" w:rsidRDefault="00B27890" w:rsidP="00B27890">
      <w:pPr>
        <w:pStyle w:val="AppendixHead2"/>
      </w:pPr>
      <w:r>
        <w:t>International Association of Classification Societies (IACS)</w:t>
      </w:r>
    </w:p>
    <w:p w14:paraId="4C3F0580" w14:textId="77777777" w:rsidR="00B27890" w:rsidRDefault="00B27890" w:rsidP="00B27890">
      <w:pPr>
        <w:pStyle w:val="Heading2separationline"/>
        <w:rPr>
          <w:lang w:eastAsia="en-GB"/>
        </w:rPr>
      </w:pPr>
    </w:p>
    <w:p w14:paraId="28C2E5A1" w14:textId="77777777" w:rsidR="00B27890" w:rsidRDefault="00B27890" w:rsidP="00B27890">
      <w:pPr>
        <w:pStyle w:val="BodyText"/>
        <w:ind w:left="1350"/>
      </w:pPr>
      <w:r>
        <w:t xml:space="preserve">https://iacs.org.uk/media/8673/iacs-mass-position-paper-rev2.pdf </w:t>
      </w:r>
    </w:p>
    <w:p w14:paraId="57F01B11" w14:textId="77777777" w:rsidR="00B27890" w:rsidRDefault="00B27890" w:rsidP="00B27890">
      <w:pPr>
        <w:pStyle w:val="Bullet2"/>
        <w:numPr>
          <w:ilvl w:val="0"/>
          <w:numId w:val="2"/>
        </w:numPr>
      </w:pPr>
      <w:r>
        <w:t xml:space="preserve">Goal Based instruments for MASS, as agreed on by MSC 104, </w:t>
      </w:r>
      <w:proofErr w:type="gramStart"/>
      <w:r>
        <w:t>identified</w:t>
      </w:r>
      <w:proofErr w:type="gramEnd"/>
      <w:r>
        <w:t xml:space="preserve"> in ‘Generic Guidelines for developing IMO goal-based standards’ (MSC.1/Circ.1394/Rev.2)</w:t>
      </w:r>
    </w:p>
    <w:p w14:paraId="314B4341" w14:textId="77777777" w:rsidR="00B27890" w:rsidRDefault="00B27890" w:rsidP="00B27890">
      <w:pPr>
        <w:pStyle w:val="BodyText"/>
        <w:ind w:left="1350"/>
      </w:pPr>
      <w:r>
        <w:t xml:space="preserve">https://wwwcdn.imo.org/localresources/en/OurWork/Safety/Documents/GBS/MSC.1-Circ.1394-Rev.2.pdf </w:t>
      </w:r>
    </w:p>
    <w:p w14:paraId="2F5FD38E" w14:textId="77777777" w:rsidR="00B27890" w:rsidRDefault="00B27890" w:rsidP="00B27890">
      <w:pPr>
        <w:pStyle w:val="Bullet2"/>
        <w:numPr>
          <w:ilvl w:val="0"/>
          <w:numId w:val="2"/>
        </w:numPr>
      </w:pPr>
      <w:r>
        <w:t xml:space="preserve">Human presence </w:t>
      </w:r>
      <w:proofErr w:type="gramStart"/>
      <w:r>
        <w:t>required</w:t>
      </w:r>
      <w:proofErr w:type="gramEnd"/>
      <w:r>
        <w:t xml:space="preserve"> in 191 IACS Resolutions (not including the Common Structural Rules, CSR)</w:t>
      </w:r>
    </w:p>
    <w:p w14:paraId="0A43B83E" w14:textId="77777777" w:rsidR="00B27890" w:rsidRDefault="00B27890" w:rsidP="00B27890">
      <w:pPr>
        <w:pStyle w:val="Bullet2"/>
        <w:numPr>
          <w:ilvl w:val="0"/>
          <w:numId w:val="2"/>
        </w:numPr>
      </w:pPr>
      <w:r>
        <w:t>Participation in the IMO Work – Regulatory Scoping Exercise (RSE) (2021) (IACS involved in SOLAS Chapter II-2)</w:t>
      </w:r>
    </w:p>
    <w:p w14:paraId="62FFEB34" w14:textId="77777777" w:rsidR="00B27890" w:rsidRDefault="00B27890" w:rsidP="00B27890">
      <w:pPr>
        <w:pStyle w:val="AppendixHead2"/>
      </w:pPr>
      <w:r>
        <w:t>International Standards Organization (ISO)</w:t>
      </w:r>
    </w:p>
    <w:p w14:paraId="0EEF0B13" w14:textId="77777777" w:rsidR="00B27890" w:rsidRPr="00883181" w:rsidRDefault="00B27890" w:rsidP="00B27890">
      <w:pPr>
        <w:pStyle w:val="Heading2separationline"/>
        <w:rPr>
          <w:lang w:eastAsia="en-GB"/>
        </w:rPr>
      </w:pPr>
    </w:p>
    <w:p w14:paraId="0388A1EF" w14:textId="77777777" w:rsidR="00B27890" w:rsidRDefault="00B27890" w:rsidP="00B27890">
      <w:pPr>
        <w:pStyle w:val="Bullet2"/>
        <w:numPr>
          <w:ilvl w:val="0"/>
          <w:numId w:val="2"/>
        </w:numPr>
      </w:pPr>
      <w:r>
        <w:t>Draft Technical Specification ISO/ DTS 23860 Terminology related to Autonomous Ship Systems (2020)</w:t>
      </w:r>
    </w:p>
    <w:p w14:paraId="2BB912FC" w14:textId="77777777" w:rsidR="00B27890" w:rsidRDefault="00B27890" w:rsidP="00B27890">
      <w:pPr>
        <w:pStyle w:val="BodyText"/>
        <w:ind w:left="1350"/>
      </w:pPr>
      <w:r>
        <w:t xml:space="preserve">https://www.iso.org/standard/77186.html </w:t>
      </w:r>
    </w:p>
    <w:p w14:paraId="761A1A1F" w14:textId="77777777" w:rsidR="00B27890" w:rsidRDefault="00B27890" w:rsidP="00B27890">
      <w:pPr>
        <w:pStyle w:val="BodyText"/>
        <w:ind w:left="1350"/>
      </w:pPr>
      <w:r>
        <w:t xml:space="preserve">http://www.autonomous-ship.org/events/190116-lon/iso-standard.pdf </w:t>
      </w:r>
    </w:p>
    <w:p w14:paraId="62690987" w14:textId="77777777" w:rsidR="00B27890" w:rsidRDefault="00B27890" w:rsidP="00B27890">
      <w:pPr>
        <w:pStyle w:val="Bullet2"/>
        <w:numPr>
          <w:ilvl w:val="0"/>
          <w:numId w:val="2"/>
        </w:numPr>
      </w:pPr>
      <w:r>
        <w:t>ISO/TC8/WG10 Smart Shipping</w:t>
      </w:r>
    </w:p>
    <w:p w14:paraId="729F5A07" w14:textId="77777777" w:rsidR="00B27890" w:rsidRDefault="00B27890" w:rsidP="00B27890">
      <w:pPr>
        <w:pStyle w:val="BodyText"/>
        <w:ind w:left="1350"/>
      </w:pPr>
      <w:r>
        <w:t xml:space="preserve">https://committee.iso.org/sites/tc8/home/about/working-groups.html </w:t>
      </w:r>
    </w:p>
    <w:p w14:paraId="664DC483" w14:textId="77777777" w:rsidR="00B27890" w:rsidRDefault="00B27890" w:rsidP="00B27890">
      <w:pPr>
        <w:pStyle w:val="AppendixHead1"/>
      </w:pPr>
      <w:r>
        <w:t>Certification Authorities</w:t>
      </w:r>
    </w:p>
    <w:p w14:paraId="5078CD1A" w14:textId="77777777" w:rsidR="00B27890" w:rsidRPr="00883181" w:rsidRDefault="00B27890" w:rsidP="00B27890">
      <w:pPr>
        <w:pStyle w:val="Heading1separationline"/>
        <w:rPr>
          <w:lang w:eastAsia="en-GB"/>
        </w:rPr>
      </w:pPr>
    </w:p>
    <w:p w14:paraId="45612D6B" w14:textId="77777777" w:rsidR="00B27890" w:rsidRDefault="00B27890" w:rsidP="00B27890">
      <w:pPr>
        <w:pStyle w:val="AppendixHead2"/>
      </w:pPr>
      <w:r>
        <w:t>Bureau Veritas</w:t>
      </w:r>
    </w:p>
    <w:p w14:paraId="3C184CF2" w14:textId="77777777" w:rsidR="00B27890" w:rsidRPr="00883181" w:rsidRDefault="00B27890" w:rsidP="00B27890">
      <w:pPr>
        <w:pStyle w:val="Heading2separationline"/>
        <w:rPr>
          <w:lang w:eastAsia="en-GB"/>
        </w:rPr>
      </w:pPr>
    </w:p>
    <w:p w14:paraId="0B4CA90C" w14:textId="77777777" w:rsidR="00B27890" w:rsidRDefault="00B27890" w:rsidP="00B27890">
      <w:pPr>
        <w:pStyle w:val="BodyText"/>
      </w:pPr>
      <w:r>
        <w:t>•</w:t>
      </w:r>
      <w:r>
        <w:tab/>
        <w:t xml:space="preserve">https://www.marineinsight.com/shipping-news/bureau-veritas-and-the-french-flag-develop-compliance-for-remotely-operated-services-at-sea/ </w:t>
      </w:r>
    </w:p>
    <w:p w14:paraId="16FDEFA1" w14:textId="77777777" w:rsidR="00B27890" w:rsidRDefault="00B27890" w:rsidP="00B27890">
      <w:pPr>
        <w:pStyle w:val="AppendixHead2"/>
      </w:pPr>
      <w:r>
        <w:t>DNV</w:t>
      </w:r>
    </w:p>
    <w:p w14:paraId="26DEA4CB" w14:textId="77777777" w:rsidR="00B27890" w:rsidRPr="00883181" w:rsidRDefault="00B27890" w:rsidP="00B27890">
      <w:pPr>
        <w:pStyle w:val="Heading2separationline"/>
        <w:rPr>
          <w:lang w:eastAsia="en-GB"/>
        </w:rPr>
      </w:pPr>
    </w:p>
    <w:p w14:paraId="4664C727" w14:textId="77777777" w:rsidR="00B27890" w:rsidRDefault="00B27890" w:rsidP="00B27890">
      <w:pPr>
        <w:pStyle w:val="BodyText"/>
      </w:pPr>
      <w:r>
        <w:t>•</w:t>
      </w:r>
      <w:r>
        <w:tab/>
        <w:t xml:space="preserve">https://rules.dnv.com/docs/pdf/DNV/cg/2018-09/dnvgl-cg-0264.pdf </w:t>
      </w:r>
    </w:p>
    <w:p w14:paraId="233900FB" w14:textId="77777777" w:rsidR="00B27890" w:rsidRDefault="00B27890" w:rsidP="00B27890">
      <w:pPr>
        <w:pStyle w:val="AppendixHead2"/>
      </w:pPr>
      <w:r>
        <w:t>LLOYD’s Register</w:t>
      </w:r>
    </w:p>
    <w:p w14:paraId="5CE7608B" w14:textId="77777777" w:rsidR="00B27890" w:rsidRPr="00883181" w:rsidRDefault="00B27890" w:rsidP="00B27890">
      <w:pPr>
        <w:pStyle w:val="Heading2separationline"/>
        <w:rPr>
          <w:lang w:eastAsia="en-GB"/>
        </w:rPr>
      </w:pPr>
    </w:p>
    <w:p w14:paraId="336F99A6" w14:textId="77777777" w:rsidR="00B27890" w:rsidRDefault="00B27890" w:rsidP="00B27890">
      <w:pPr>
        <w:pStyle w:val="BodyText"/>
      </w:pPr>
      <w:r>
        <w:t>•</w:t>
      </w:r>
      <w:r>
        <w:tab/>
        <w:t xml:space="preserve">https://maritimesafetyinnovationlab.org/wp-content/uploads/2020/06/LR_Code_for_Unmanned_Marine_Systems__February_2017.pdf </w:t>
      </w:r>
    </w:p>
    <w:p w14:paraId="5B665762" w14:textId="77777777" w:rsidR="00B27890" w:rsidRPr="00D845A3" w:rsidRDefault="00B27890" w:rsidP="00B27890">
      <w:pPr>
        <w:pStyle w:val="AppendixHead2"/>
      </w:pPr>
      <w:r>
        <w:t>American Bureau of Shipping (ABS)</w:t>
      </w:r>
    </w:p>
    <w:p w14:paraId="003341E4" w14:textId="77777777" w:rsidR="00B27890" w:rsidRPr="00883181" w:rsidRDefault="00B27890" w:rsidP="00B27890">
      <w:pPr>
        <w:pStyle w:val="Heading1separationline"/>
        <w:rPr>
          <w:lang w:eastAsia="en-GB"/>
        </w:rPr>
      </w:pPr>
    </w:p>
    <w:p w14:paraId="497381E6" w14:textId="77777777" w:rsidR="00B27890" w:rsidRDefault="00B27890" w:rsidP="00B27890">
      <w:pPr>
        <w:pStyle w:val="BodyText"/>
      </w:pPr>
      <w:r>
        <w:t>•</w:t>
      </w:r>
      <w:r>
        <w:tab/>
        <w:t xml:space="preserve">https://maritimesafetyinnovationlab.org/wp-content/uploads/2020/09/ABS-Advisory-on-Autonomous-Functionality.pdf </w:t>
      </w:r>
    </w:p>
    <w:p w14:paraId="6F4B25A0" w14:textId="77777777" w:rsidR="00B27890" w:rsidRDefault="00B27890" w:rsidP="00B27890">
      <w:pPr>
        <w:pStyle w:val="BodyText"/>
      </w:pPr>
      <w:r>
        <w:t>–</w:t>
      </w:r>
      <w:r>
        <w:tab/>
      </w:r>
    </w:p>
    <w:p w14:paraId="30EF67E2" w14:textId="77777777" w:rsidR="00B27890" w:rsidRDefault="00B27890" w:rsidP="00B27890">
      <w:pPr>
        <w:pStyle w:val="AppendixHead2"/>
      </w:pPr>
      <w:r>
        <w:t>Others</w:t>
      </w:r>
    </w:p>
    <w:p w14:paraId="6B710D36" w14:textId="77777777" w:rsidR="00B27890" w:rsidRPr="00A2520F" w:rsidRDefault="00B27890" w:rsidP="00B27890">
      <w:pPr>
        <w:pStyle w:val="Heading2separationline"/>
      </w:pPr>
    </w:p>
    <w:p w14:paraId="6B14AEBA" w14:textId="77777777" w:rsidR="00B27890" w:rsidRDefault="00B27890" w:rsidP="00B27890">
      <w:pPr>
        <w:pStyle w:val="BodyText"/>
      </w:pPr>
      <w:r>
        <w:t xml:space="preserve">Other organisations that are working </w:t>
      </w:r>
      <w:proofErr w:type="gramStart"/>
      <w:r>
        <w:t>in the area of</w:t>
      </w:r>
      <w:proofErr w:type="gramEnd"/>
      <w:r>
        <w:t xml:space="preserve"> MASS include: </w:t>
      </w:r>
    </w:p>
    <w:p w14:paraId="137FF4CF" w14:textId="77777777" w:rsidR="00B27890" w:rsidRDefault="00B27890" w:rsidP="00B27890">
      <w:pPr>
        <w:pStyle w:val="Bullet1"/>
        <w:numPr>
          <w:ilvl w:val="0"/>
          <w:numId w:val="1"/>
        </w:numPr>
      </w:pPr>
      <w:r>
        <w:t>CCS,</w:t>
      </w:r>
    </w:p>
    <w:p w14:paraId="2EDF5795" w14:textId="77777777" w:rsidR="00B27890" w:rsidRDefault="00B27890" w:rsidP="00B27890">
      <w:pPr>
        <w:pStyle w:val="Bullet1"/>
        <w:numPr>
          <w:ilvl w:val="0"/>
          <w:numId w:val="1"/>
        </w:numPr>
      </w:pPr>
      <w:r>
        <w:lastRenderedPageBreak/>
        <w:t xml:space="preserve">CRS, </w:t>
      </w:r>
    </w:p>
    <w:p w14:paraId="492FB350" w14:textId="77777777" w:rsidR="00B27890" w:rsidRDefault="00B27890" w:rsidP="00B27890">
      <w:pPr>
        <w:pStyle w:val="Bullet1"/>
        <w:numPr>
          <w:ilvl w:val="0"/>
          <w:numId w:val="1"/>
        </w:numPr>
      </w:pPr>
      <w:r>
        <w:t xml:space="preserve">IRCLASS, </w:t>
      </w:r>
    </w:p>
    <w:p w14:paraId="45FEE924" w14:textId="77777777" w:rsidR="00B27890" w:rsidRDefault="00B27890" w:rsidP="00B27890">
      <w:pPr>
        <w:pStyle w:val="Bullet1"/>
        <w:numPr>
          <w:ilvl w:val="0"/>
          <w:numId w:val="1"/>
        </w:numPr>
      </w:pPr>
      <w:r>
        <w:t xml:space="preserve">Class NK, </w:t>
      </w:r>
    </w:p>
    <w:p w14:paraId="5F42E530" w14:textId="77777777" w:rsidR="00B27890" w:rsidRDefault="00B27890" w:rsidP="00B27890">
      <w:pPr>
        <w:pStyle w:val="Bullet1"/>
        <w:numPr>
          <w:ilvl w:val="0"/>
          <w:numId w:val="1"/>
        </w:numPr>
      </w:pPr>
      <w:r>
        <w:t xml:space="preserve">PRS, </w:t>
      </w:r>
    </w:p>
    <w:p w14:paraId="245F5DD9" w14:textId="77777777" w:rsidR="00B27890" w:rsidRDefault="00B27890" w:rsidP="00B27890">
      <w:pPr>
        <w:pStyle w:val="Bullet1"/>
        <w:numPr>
          <w:ilvl w:val="0"/>
          <w:numId w:val="1"/>
        </w:numPr>
      </w:pPr>
      <w:r>
        <w:t xml:space="preserve">RINA, </w:t>
      </w:r>
    </w:p>
    <w:p w14:paraId="79A00786" w14:textId="77777777" w:rsidR="00B27890" w:rsidRDefault="00B27890" w:rsidP="00B27890">
      <w:pPr>
        <w:pStyle w:val="Bullet1"/>
        <w:numPr>
          <w:ilvl w:val="0"/>
          <w:numId w:val="1"/>
        </w:numPr>
      </w:pPr>
      <w:r>
        <w:t>Korea Register of Shipping (KR)</w:t>
      </w:r>
    </w:p>
    <w:p w14:paraId="196ED3BC" w14:textId="77777777" w:rsidR="00B27890" w:rsidRPr="002A7E5A" w:rsidRDefault="00B27890" w:rsidP="002A7E5A">
      <w:pPr>
        <w:pStyle w:val="BodyText"/>
        <w:rPr>
          <w:lang w:eastAsia="en-GB"/>
        </w:rPr>
      </w:pPr>
    </w:p>
    <w:sectPr w:rsidR="00B27890" w:rsidRPr="002A7E5A" w:rsidSect="00D72DF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Jillian Carson-Jackson" w:date="2024-06-09T18:03:00Z" w:initials="JC">
    <w:p w14:paraId="3BA40A9A" w14:textId="77777777" w:rsidR="00A9334C" w:rsidRDefault="00A9334C" w:rsidP="00A9334C">
      <w:pPr>
        <w:pStyle w:val="CommentText"/>
      </w:pPr>
      <w:r>
        <w:rPr>
          <w:rStyle w:val="CommentReference"/>
        </w:rPr>
        <w:annotationRef/>
      </w:r>
      <w:r>
        <w:t xml:space="preserve">Refer to the paper from ISO to IMO MSC regarding terminology.  Identify any specific terminology elements for IALA related to MASS. </w:t>
      </w:r>
    </w:p>
    <w:p w14:paraId="41540647" w14:textId="77777777" w:rsidR="00A9334C" w:rsidRDefault="00A9334C" w:rsidP="00A9334C">
      <w:pPr>
        <w:pStyle w:val="CommentText"/>
      </w:pPr>
      <w:r>
        <w:t xml:space="preserve">Note - this section is likely to evolve over time.  </w:t>
      </w:r>
    </w:p>
  </w:comment>
  <w:comment w:id="28" w:author="Jillian Carson-Jackson" w:date="2024-06-09T18:40:00Z" w:initials="JC">
    <w:p w14:paraId="2FC8BD83" w14:textId="77777777" w:rsidR="00365708" w:rsidRDefault="00365708" w:rsidP="00365708">
      <w:pPr>
        <w:pStyle w:val="CommentText"/>
      </w:pPr>
      <w:r>
        <w:rPr>
          <w:rStyle w:val="CommentReference"/>
        </w:rPr>
        <w:annotationRef/>
      </w:r>
      <w:r>
        <w:rPr>
          <w:lang w:val="en-US"/>
        </w:rPr>
        <w:t xml:space="preserve">Confirm applicability to IALA context. </w:t>
      </w:r>
    </w:p>
  </w:comment>
  <w:comment w:id="32" w:author="Jillian Carson-Jackson" w:date="2024-06-10T10:26:00Z" w:initials="JC">
    <w:p w14:paraId="0579D8F9" w14:textId="77777777" w:rsidR="00822988" w:rsidRDefault="00822988" w:rsidP="00822988">
      <w:pPr>
        <w:pStyle w:val="CommentText"/>
      </w:pPr>
      <w:r>
        <w:rPr>
          <w:rStyle w:val="CommentReference"/>
        </w:rPr>
        <w:annotationRef/>
      </w:r>
      <w:r>
        <w:t xml:space="preserve">Note - focus on training for IALA related aspects / refer to any developed or developing IALA WWA model courses. </w:t>
      </w:r>
    </w:p>
  </w:comment>
  <w:comment w:id="34" w:author="Jillian Carson-Jackson" w:date="2024-06-09T18:55:00Z" w:initials="JC">
    <w:p w14:paraId="1859DD9F" w14:textId="77777777" w:rsidR="00C072C2" w:rsidRDefault="00C072C2" w:rsidP="00C072C2">
      <w:pPr>
        <w:pStyle w:val="CommentText"/>
      </w:pPr>
      <w:r>
        <w:rPr>
          <w:rStyle w:val="CommentReference"/>
        </w:rPr>
        <w:annotationRef/>
      </w:r>
      <w:r>
        <w:rPr>
          <w:lang w:val="en-US"/>
        </w:rPr>
        <w:t xml:space="preserve">Include a hot link to a sub guideline when completed. </w:t>
      </w:r>
    </w:p>
  </w:comment>
  <w:comment w:id="36" w:author="Jillian Carson-Jackson" w:date="2024-06-09T18:56:00Z" w:initials="JC">
    <w:p w14:paraId="20F7C2C5" w14:textId="77777777" w:rsidR="00C072C2" w:rsidRDefault="00C072C2" w:rsidP="00C072C2">
      <w:pPr>
        <w:pStyle w:val="CommentText"/>
      </w:pPr>
      <w:r>
        <w:rPr>
          <w:rStyle w:val="CommentReference"/>
        </w:rPr>
        <w:annotationRef/>
      </w:r>
      <w:r>
        <w:rPr>
          <w:lang w:val="en-US"/>
        </w:rPr>
        <w:t xml:space="preserve">Review and revise as required from an IALA perspective. </w:t>
      </w:r>
    </w:p>
  </w:comment>
  <w:comment w:id="38" w:author="Jillian Carson-Jackson" w:date="2024-06-10T10:28:00Z" w:initials="JC">
    <w:p w14:paraId="4935581D" w14:textId="77777777" w:rsidR="00CF29C0" w:rsidRDefault="00CF29C0" w:rsidP="00CF29C0">
      <w:pPr>
        <w:pStyle w:val="CommentText"/>
      </w:pPr>
      <w:r>
        <w:rPr>
          <w:rStyle w:val="CommentReference"/>
        </w:rPr>
        <w:annotationRef/>
      </w:r>
      <w:r>
        <w:rPr>
          <w:lang w:val="en-US"/>
        </w:rPr>
        <w:t>To be developed</w:t>
      </w:r>
    </w:p>
  </w:comment>
  <w:comment w:id="40" w:author="Jillian Carson-Jackson" w:date="2024-06-09T18:57:00Z" w:initials="JC">
    <w:p w14:paraId="63525E38" w14:textId="458CA1B2" w:rsidR="00C072C2" w:rsidRDefault="00C072C2" w:rsidP="00C072C2">
      <w:pPr>
        <w:pStyle w:val="CommentText"/>
      </w:pPr>
      <w:r>
        <w:rPr>
          <w:rStyle w:val="CommentReference"/>
        </w:rPr>
        <w:annotationRef/>
      </w:r>
      <w:r>
        <w:rPr>
          <w:lang w:val="en-US"/>
        </w:rPr>
        <w:t xml:space="preserve">Make a hot link to the guideline being developed by ARM when completed. </w:t>
      </w:r>
    </w:p>
  </w:comment>
  <w:comment w:id="50" w:author="Jillian Carson-Jackson [2]" w:date="2022-08-12T08:38:00Z" w:initials="JCJ">
    <w:p w14:paraId="1433EB50" w14:textId="77777777" w:rsidR="005B4A59" w:rsidRDefault="004B31ED" w:rsidP="005B4A59">
      <w:pPr>
        <w:pStyle w:val="CommentText"/>
      </w:pPr>
      <w:r>
        <w:rPr>
          <w:rStyle w:val="CommentReference"/>
        </w:rPr>
        <w:annotationRef/>
      </w:r>
      <w:r w:rsidR="005B4A59">
        <w:t>Confirm level of detail to include for RCC.</w:t>
      </w:r>
    </w:p>
  </w:comment>
  <w:comment w:id="60" w:author="Jillian Carson-Jackson" w:date="2024-06-09T19:07:00Z" w:initials="JC">
    <w:p w14:paraId="3EC95F76" w14:textId="77777777" w:rsidR="00F97C7F" w:rsidRDefault="00F97C7F" w:rsidP="00F97C7F">
      <w:pPr>
        <w:pStyle w:val="CommentText"/>
      </w:pPr>
      <w:r>
        <w:rPr>
          <w:rStyle w:val="CommentReference"/>
        </w:rPr>
        <w:annotationRef/>
      </w:r>
      <w:r>
        <w:rPr>
          <w:lang w:val="en-US"/>
        </w:rPr>
        <w:t xml:space="preserve">Hot link to the guideline when available. </w:t>
      </w:r>
    </w:p>
  </w:comment>
  <w:comment w:id="67" w:author="Jillian Carson-Jackson [2]" w:date="2023-06-08T20:17:00Z" w:initials="JC">
    <w:p w14:paraId="6C2C4FE2" w14:textId="77777777" w:rsidR="004B31ED" w:rsidRDefault="004B31ED" w:rsidP="004B31ED">
      <w:pPr>
        <w:pStyle w:val="CommentText"/>
      </w:pPr>
      <w:r>
        <w:rPr>
          <w:rStyle w:val="CommentReference"/>
        </w:rPr>
        <w:annotationRef/>
      </w:r>
      <w:r>
        <w:rPr>
          <w:lang w:val="en-US"/>
        </w:rPr>
        <w:t>Section 4.2 (divide as appropriate to the subsections)</w:t>
      </w:r>
    </w:p>
  </w:comment>
  <w:comment w:id="68" w:author="Jillian Carson-Jackson" w:date="2024-06-09T19:07:00Z" w:initials="JC">
    <w:p w14:paraId="399E070D" w14:textId="77777777" w:rsidR="00F97C7F" w:rsidRDefault="00F97C7F" w:rsidP="00F97C7F">
      <w:pPr>
        <w:pStyle w:val="CommentText"/>
      </w:pPr>
      <w:r>
        <w:rPr>
          <w:rStyle w:val="CommentReference"/>
        </w:rPr>
        <w:annotationRef/>
      </w:r>
      <w:r>
        <w:rPr>
          <w:lang w:val="en-US"/>
        </w:rPr>
        <w:t xml:space="preserve">Hot link to the guideline when available. </w:t>
      </w:r>
    </w:p>
  </w:comment>
  <w:comment w:id="71" w:author="Jillian Carson-Jackson [2]" w:date="2022-08-12T08:16:00Z" w:initials="JCJ">
    <w:p w14:paraId="34DC85CD" w14:textId="77777777" w:rsidR="00F97C7F" w:rsidRDefault="00615A1C" w:rsidP="00F97C7F">
      <w:pPr>
        <w:pStyle w:val="CommentText"/>
      </w:pPr>
      <w:r>
        <w:rPr>
          <w:rStyle w:val="CommentReference"/>
        </w:rPr>
        <w:annotationRef/>
      </w:r>
      <w:r w:rsidR="00F97C7F">
        <w:t xml:space="preserve">Ensure this section reflects IALA remit. </w:t>
      </w:r>
    </w:p>
  </w:comment>
  <w:comment w:id="75" w:author="Jillian Carson-Jackson" w:date="2024-06-09T19:07:00Z" w:initials="JC">
    <w:p w14:paraId="62060A16" w14:textId="77777777" w:rsidR="00573180" w:rsidRDefault="00573180" w:rsidP="00573180">
      <w:pPr>
        <w:pStyle w:val="CommentText"/>
      </w:pPr>
      <w:r>
        <w:rPr>
          <w:rStyle w:val="CommentReference"/>
        </w:rPr>
        <w:annotationRef/>
      </w:r>
      <w:r>
        <w:rPr>
          <w:lang w:val="en-US"/>
        </w:rPr>
        <w:t xml:space="preserve">Hot link to the guideline when available. </w:t>
      </w:r>
    </w:p>
  </w:comment>
  <w:comment w:id="80" w:author="Minsu Jeon" w:date="2024-03-20T17:29:00Z" w:initials="MJ">
    <w:p w14:paraId="711ED3B1" w14:textId="77777777" w:rsidR="0033385C" w:rsidRDefault="0033385C" w:rsidP="0033385C">
      <w:pPr>
        <w:pStyle w:val="CommentText"/>
      </w:pPr>
      <w:r>
        <w:rPr>
          <w:rStyle w:val="CommentReference"/>
        </w:rPr>
        <w:annotationRef/>
      </w:r>
      <w:r>
        <w:t>Check this publication. Might be outdated</w:t>
      </w:r>
    </w:p>
  </w:comment>
  <w:comment w:id="81" w:author="Jillian Carson-Jackson" w:date="2024-06-09T19:07:00Z" w:initials="JC">
    <w:p w14:paraId="4F63925B" w14:textId="77777777" w:rsidR="006621D5" w:rsidRDefault="006621D5" w:rsidP="006621D5">
      <w:pPr>
        <w:pStyle w:val="CommentText"/>
      </w:pPr>
      <w:r>
        <w:rPr>
          <w:rStyle w:val="CommentReference"/>
        </w:rPr>
        <w:annotationRef/>
      </w:r>
      <w:r>
        <w:rPr>
          <w:lang w:val="en-US"/>
        </w:rPr>
        <w:t xml:space="preserve">Hot link to the guideline when available. </w:t>
      </w:r>
    </w:p>
  </w:comment>
  <w:comment w:id="85" w:author="Jillian Carson-Jackson" w:date="2024-06-09T19:07:00Z" w:initials="JC">
    <w:p w14:paraId="24617A6B" w14:textId="77777777" w:rsidR="008C42BA" w:rsidRDefault="008C42BA" w:rsidP="008C42BA">
      <w:pPr>
        <w:pStyle w:val="CommentText"/>
      </w:pPr>
      <w:r>
        <w:rPr>
          <w:rStyle w:val="CommentReference"/>
        </w:rPr>
        <w:annotationRef/>
      </w:r>
      <w:r>
        <w:t xml:space="preserve">Hot link to the guideline when available. </w:t>
      </w:r>
    </w:p>
  </w:comment>
  <w:comment w:id="88" w:author="Jillian Carson-Jackson [2]" w:date="2022-08-12T08:23:00Z" w:initials="JCJ">
    <w:p w14:paraId="4F0CDA06" w14:textId="77777777" w:rsidR="008C42BA" w:rsidRDefault="00467240" w:rsidP="008C42BA">
      <w:pPr>
        <w:pStyle w:val="CommentText"/>
      </w:pPr>
      <w:r>
        <w:rPr>
          <w:rStyle w:val="CommentReference"/>
        </w:rPr>
        <w:annotationRef/>
      </w:r>
      <w:r w:rsidR="008C42BA">
        <w:t>Review - in line with IALA Cyber Security Guideline.  Input from ENG?</w:t>
      </w:r>
    </w:p>
  </w:comment>
  <w:comment w:id="91" w:author="Jillian Carson-Jackson" w:date="2024-06-09T19:07:00Z" w:initials="JC">
    <w:p w14:paraId="5B529B06" w14:textId="77777777" w:rsidR="00CC7FED" w:rsidRDefault="00CC7FED" w:rsidP="00CC7FED">
      <w:pPr>
        <w:pStyle w:val="CommentText"/>
      </w:pPr>
      <w:r>
        <w:rPr>
          <w:rStyle w:val="CommentReference"/>
        </w:rPr>
        <w:annotationRef/>
      </w:r>
      <w:r>
        <w:t xml:space="preserve">Hot link to the guideline when available. </w:t>
      </w:r>
    </w:p>
  </w:comment>
  <w:comment w:id="93" w:author="Jillian Carson-Jackson" w:date="2024-06-09T19:07:00Z" w:initials="JC">
    <w:p w14:paraId="75E5791F" w14:textId="77777777" w:rsidR="0071442A" w:rsidRDefault="0071442A" w:rsidP="0071442A">
      <w:pPr>
        <w:pStyle w:val="CommentText"/>
      </w:pPr>
      <w:r>
        <w:rPr>
          <w:rStyle w:val="CommentReference"/>
        </w:rPr>
        <w:annotationRef/>
      </w:r>
      <w:r>
        <w:t xml:space="preserve">Hot link to the guideline when available. </w:t>
      </w:r>
    </w:p>
  </w:comment>
  <w:comment w:id="107" w:author="Jillian Carson-Jackson" w:date="2024-06-09T19:07:00Z" w:initials="JC">
    <w:p w14:paraId="58B4FD28" w14:textId="77777777" w:rsidR="00997A06" w:rsidRDefault="00997A06" w:rsidP="00997A06">
      <w:pPr>
        <w:pStyle w:val="CommentText"/>
      </w:pPr>
      <w:r>
        <w:rPr>
          <w:rStyle w:val="CommentReference"/>
        </w:rPr>
        <w:annotationRef/>
      </w:r>
      <w:r>
        <w:t xml:space="preserve">Hot link to the guideline when available. </w:t>
      </w:r>
    </w:p>
  </w:comment>
  <w:comment w:id="118" w:author="Jillian Carson-Jackson" w:date="2024-06-10T10:15:00Z" w:initials="JC">
    <w:p w14:paraId="1E4B5C9D" w14:textId="77777777" w:rsidR="00251293" w:rsidRDefault="00251293" w:rsidP="00251293">
      <w:pPr>
        <w:pStyle w:val="CommentText"/>
      </w:pPr>
      <w:r>
        <w:rPr>
          <w:rStyle w:val="CommentReference"/>
        </w:rPr>
        <w:annotationRef/>
      </w:r>
      <w:r>
        <w:rPr>
          <w:lang w:val="en-US"/>
        </w:rPr>
        <w:t>Request input from DTEC (Axel H?)</w:t>
      </w:r>
    </w:p>
  </w:comment>
  <w:comment w:id="120" w:author="Jillian Carson-Jackson" w:date="2024-06-09T19:07:00Z" w:initials="JC">
    <w:p w14:paraId="7DDB8B65" w14:textId="77777777" w:rsidR="00251293" w:rsidRDefault="00251293" w:rsidP="00251293">
      <w:pPr>
        <w:pStyle w:val="CommentText"/>
      </w:pPr>
      <w:r>
        <w:rPr>
          <w:rStyle w:val="CommentReference"/>
        </w:rPr>
        <w:annotationRef/>
      </w:r>
      <w:r>
        <w:t xml:space="preserve">Hot link to the guideline when available. </w:t>
      </w:r>
    </w:p>
  </w:comment>
  <w:comment w:id="130" w:author="Jillian Carson-Jackson" w:date="2024-06-10T10:20:00Z" w:initials="JC">
    <w:p w14:paraId="2680ECE5" w14:textId="77777777" w:rsidR="00EC0490" w:rsidRDefault="00EC0490" w:rsidP="00EC0490">
      <w:pPr>
        <w:pStyle w:val="CommentText"/>
      </w:pPr>
      <w:r>
        <w:rPr>
          <w:rStyle w:val="CommentReference"/>
        </w:rPr>
        <w:annotationRef/>
      </w:r>
      <w:r>
        <w:rPr>
          <w:lang w:val="en-US"/>
        </w:rPr>
        <w:t>To be developed</w:t>
      </w:r>
    </w:p>
  </w:comment>
  <w:comment w:id="139" w:author="Jillian Carson-Jackson" w:date="2024-06-10T10:20:00Z" w:initials="JC">
    <w:p w14:paraId="1573F31D" w14:textId="77777777" w:rsidR="00EC0490" w:rsidRDefault="00EC0490" w:rsidP="00EC0490">
      <w:pPr>
        <w:pStyle w:val="CommentText"/>
      </w:pPr>
      <w:r>
        <w:rPr>
          <w:rStyle w:val="CommentReference"/>
        </w:rPr>
        <w:annotationRef/>
      </w:r>
      <w:r>
        <w:rPr>
          <w:lang w:val="en-US"/>
        </w:rPr>
        <w:t>To be developed</w:t>
      </w:r>
    </w:p>
  </w:comment>
  <w:comment w:id="143" w:author="Jillian Carson-Jackson [2]" w:date="2022-08-11T01:41:00Z" w:initials="JCJ">
    <w:p w14:paraId="4262237C" w14:textId="77777777"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146" w:author="Jillian Carson-Jackson [2]"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1540647" w15:done="0"/>
  <w15:commentEx w15:paraId="2FC8BD83" w15:done="0"/>
  <w15:commentEx w15:paraId="0579D8F9" w15:done="0"/>
  <w15:commentEx w15:paraId="1859DD9F" w15:done="0"/>
  <w15:commentEx w15:paraId="20F7C2C5" w15:done="0"/>
  <w15:commentEx w15:paraId="4935581D" w15:done="0"/>
  <w15:commentEx w15:paraId="63525E38" w15:done="0"/>
  <w15:commentEx w15:paraId="1433EB50" w15:done="0"/>
  <w15:commentEx w15:paraId="3EC95F76" w15:done="0"/>
  <w15:commentEx w15:paraId="6C2C4FE2" w15:done="0"/>
  <w15:commentEx w15:paraId="399E070D" w15:done="0"/>
  <w15:commentEx w15:paraId="34DC85CD" w15:done="0"/>
  <w15:commentEx w15:paraId="62060A16" w15:done="0"/>
  <w15:commentEx w15:paraId="711ED3B1" w15:done="0"/>
  <w15:commentEx w15:paraId="4F63925B" w15:done="0"/>
  <w15:commentEx w15:paraId="24617A6B" w15:done="0"/>
  <w15:commentEx w15:paraId="4F0CDA06" w15:done="0"/>
  <w15:commentEx w15:paraId="5B529B06" w15:done="0"/>
  <w15:commentEx w15:paraId="75E5791F" w15:done="0"/>
  <w15:commentEx w15:paraId="58B4FD28" w15:done="0"/>
  <w15:commentEx w15:paraId="1E4B5C9D" w15:done="0"/>
  <w15:commentEx w15:paraId="7DDB8B65" w15:done="0"/>
  <w15:commentEx w15:paraId="2680ECE5" w15:done="0"/>
  <w15:commentEx w15:paraId="1573F31D" w15:done="0"/>
  <w15:commentEx w15:paraId="4262237C"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0DA92C7" w16cex:dateUtc="2024-06-09T08:03:00Z"/>
  <w16cex:commentExtensible w16cex:durableId="6A30263D" w16cex:dateUtc="2024-06-09T08:40:00Z"/>
  <w16cex:commentExtensible w16cex:durableId="39AF4AF2" w16cex:dateUtc="2024-06-10T00:26:00Z"/>
  <w16cex:commentExtensible w16cex:durableId="35AB985B" w16cex:dateUtc="2024-06-09T08:55:00Z"/>
  <w16cex:commentExtensible w16cex:durableId="5B441C5F" w16cex:dateUtc="2024-06-09T08:56:00Z"/>
  <w16cex:commentExtensible w16cex:durableId="4FEA3533" w16cex:dateUtc="2024-06-10T00:28:00Z"/>
  <w16cex:commentExtensible w16cex:durableId="5C83240D" w16cex:dateUtc="2024-06-09T08:57:00Z"/>
  <w16cex:commentExtensible w16cex:durableId="26A08FEC" w16cex:dateUtc="2022-08-11T22:38:00Z"/>
  <w16cex:commentExtensible w16cex:durableId="2B26C81D" w16cex:dateUtc="2024-06-09T09:07:00Z"/>
  <w16cex:commentExtensible w16cex:durableId="282CB5EC" w16cex:dateUtc="2023-06-08T10:17:00Z"/>
  <w16cex:commentExtensible w16cex:durableId="2F8BD4BD" w16cex:dateUtc="2024-06-09T09:07:00Z"/>
  <w16cex:commentExtensible w16cex:durableId="26A08AD5" w16cex:dateUtc="2022-08-11T22:16:00Z"/>
  <w16cex:commentExtensible w16cex:durableId="2BC77065" w16cex:dateUtc="2024-06-09T09:07:00Z"/>
  <w16cex:commentExtensible w16cex:durableId="6BC67856" w16cex:dateUtc="2024-03-20T16:29:00Z"/>
  <w16cex:commentExtensible w16cex:durableId="3CE998A7" w16cex:dateUtc="2024-06-09T09:07:00Z"/>
  <w16cex:commentExtensible w16cex:durableId="146594E5" w16cex:dateUtc="2024-06-09T09:07:00Z"/>
  <w16cex:commentExtensible w16cex:durableId="26A08C68" w16cex:dateUtc="2022-08-11T22:23:00Z"/>
  <w16cex:commentExtensible w16cex:durableId="7E380BE7" w16cex:dateUtc="2024-06-09T09:07:00Z"/>
  <w16cex:commentExtensible w16cex:durableId="0CE83A45" w16cex:dateUtc="2024-06-09T09:07:00Z"/>
  <w16cex:commentExtensible w16cex:durableId="0CF3319F" w16cex:dateUtc="2024-06-09T09:07:00Z"/>
  <w16cex:commentExtensible w16cex:durableId="2CA9E770" w16cex:dateUtc="2024-06-10T00:15:00Z"/>
  <w16cex:commentExtensible w16cex:durableId="3A4B10DF" w16cex:dateUtc="2024-06-09T09:07:00Z"/>
  <w16cex:commentExtensible w16cex:durableId="5025FCEF" w16cex:dateUtc="2024-06-10T00:20:00Z"/>
  <w16cex:commentExtensible w16cex:durableId="5585BA5D" w16cex:dateUtc="2024-06-10T00:20:00Z"/>
  <w16cex:commentExtensible w16cex:durableId="269EDCCA" w16cex:dateUtc="2022-08-10T15:41: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540647" w16cid:durableId="70DA92C7"/>
  <w16cid:commentId w16cid:paraId="2FC8BD83" w16cid:durableId="6A30263D"/>
  <w16cid:commentId w16cid:paraId="0579D8F9" w16cid:durableId="39AF4AF2"/>
  <w16cid:commentId w16cid:paraId="1859DD9F" w16cid:durableId="35AB985B"/>
  <w16cid:commentId w16cid:paraId="20F7C2C5" w16cid:durableId="5B441C5F"/>
  <w16cid:commentId w16cid:paraId="4935581D" w16cid:durableId="4FEA3533"/>
  <w16cid:commentId w16cid:paraId="63525E38" w16cid:durableId="5C83240D"/>
  <w16cid:commentId w16cid:paraId="1433EB50" w16cid:durableId="26A08FEC"/>
  <w16cid:commentId w16cid:paraId="3EC95F76" w16cid:durableId="2B26C81D"/>
  <w16cid:commentId w16cid:paraId="6C2C4FE2" w16cid:durableId="282CB5EC"/>
  <w16cid:commentId w16cid:paraId="399E070D" w16cid:durableId="2F8BD4BD"/>
  <w16cid:commentId w16cid:paraId="34DC85CD" w16cid:durableId="26A08AD5"/>
  <w16cid:commentId w16cid:paraId="62060A16" w16cid:durableId="2BC77065"/>
  <w16cid:commentId w16cid:paraId="711ED3B1" w16cid:durableId="6BC67856"/>
  <w16cid:commentId w16cid:paraId="4F63925B" w16cid:durableId="3CE998A7"/>
  <w16cid:commentId w16cid:paraId="24617A6B" w16cid:durableId="146594E5"/>
  <w16cid:commentId w16cid:paraId="4F0CDA06" w16cid:durableId="26A08C68"/>
  <w16cid:commentId w16cid:paraId="5B529B06" w16cid:durableId="7E380BE7"/>
  <w16cid:commentId w16cid:paraId="75E5791F" w16cid:durableId="0CE83A45"/>
  <w16cid:commentId w16cid:paraId="58B4FD28" w16cid:durableId="0CF3319F"/>
  <w16cid:commentId w16cid:paraId="1E4B5C9D" w16cid:durableId="2CA9E770"/>
  <w16cid:commentId w16cid:paraId="7DDB8B65" w16cid:durableId="3A4B10DF"/>
  <w16cid:commentId w16cid:paraId="2680ECE5" w16cid:durableId="5025FCEF"/>
  <w16cid:commentId w16cid:paraId="1573F31D" w16cid:durableId="5585BA5D"/>
  <w16cid:commentId w16cid:paraId="4262237C" w16cid:durableId="269EDCCA"/>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9A8E1" w14:textId="77777777" w:rsidR="00D72DF1" w:rsidRDefault="00D72DF1" w:rsidP="003274DB">
      <w:r>
        <w:separator/>
      </w:r>
    </w:p>
    <w:p w14:paraId="29307A7C" w14:textId="77777777" w:rsidR="00D72DF1" w:rsidRDefault="00D72DF1"/>
  </w:endnote>
  <w:endnote w:type="continuationSeparator" w:id="0">
    <w:p w14:paraId="43A5BD74" w14:textId="77777777" w:rsidR="00D72DF1" w:rsidRDefault="00D72DF1" w:rsidP="003274DB">
      <w:r>
        <w:continuationSeparator/>
      </w:r>
    </w:p>
    <w:p w14:paraId="4861D758" w14:textId="77777777" w:rsidR="00D72DF1" w:rsidRDefault="00D72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Next">
    <w:altName w:val="Calibri"/>
    <w:panose1 w:val="00000000000000000000"/>
    <w:charset w:val="00"/>
    <w:family w:val="swiss"/>
    <w:notTrueType/>
    <w:pitch w:val="default"/>
    <w:sig w:usb0="00000003" w:usb1="00000000" w:usb2="00000000" w:usb3="00000000" w:csb0="00000001" w:csb1="00000000"/>
  </w:font>
  <w:font w:name="EGPINH+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5926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623C36"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5619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val="en-US"/>
      </w:rPr>
      <mc:AlternateContent>
        <mc:Choice Requires="wps">
          <w:drawing>
            <wp:anchor distT="0" distB="0" distL="114300" distR="114300" simplePos="0" relativeHeight="251661312"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E7F884"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D3E3D06"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28915F7A" w14:textId="2747C169"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5363DC88" w:rsidR="00326BB4" w:rsidRPr="000D1024" w:rsidRDefault="002F426A" w:rsidP="00827301">
    <w:pPr>
      <w:pStyle w:val="Footerportrait"/>
      <w:rPr>
        <w:rStyle w:val="PageNumber"/>
        <w:szCs w:val="15"/>
      </w:rPr>
    </w:pPr>
    <w:fldSimple w:instr=" STYLEREF  &quot;Document type&quot;  \* MERGEFORMAT ">
      <w:r w:rsidR="00437A60">
        <w:t>IALA Guideline</w:t>
      </w:r>
    </w:fldSimple>
    <w:r w:rsidR="00326BB4" w:rsidRPr="000D1024">
      <w:t xml:space="preserve"> </w:t>
    </w:r>
    <w:fldSimple w:instr=" STYLEREF &quot;Document number&quot; \* MERGEFORMAT ">
      <w:r w:rsidR="00437A60">
        <w:t>Gnnnn</w:t>
      </w:r>
    </w:fldSimple>
    <w:r w:rsidR="00326BB4" w:rsidRPr="000D1024">
      <w:t xml:space="preserve"> </w:t>
    </w:r>
    <w:fldSimple w:instr=" STYLEREF &quot;Document name&quot; \* MERGEFORMAT ">
      <w:r w:rsidR="00437A60">
        <w:t>developments and implications of maritime autonomous surface ships (MASS) for coastal authorities</w:t>
      </w:r>
    </w:fldSimple>
  </w:p>
  <w:p w14:paraId="42805CD4" w14:textId="20B1D534" w:rsidR="00326BB4" w:rsidRPr="00C907DF" w:rsidRDefault="002F426A" w:rsidP="00827301">
    <w:pPr>
      <w:pStyle w:val="Footerportrait"/>
    </w:pPr>
    <w:fldSimple w:instr=" STYLEREF &quot;Edition number&quot; \* MERGEFORMAT ">
      <w:r w:rsidR="00437A60">
        <w:t>Edition x.x</w:t>
      </w:r>
    </w:fldSimple>
    <w:r w:rsidR="00326BB4">
      <w:t xml:space="preserve"> </w:t>
    </w:r>
    <w:fldSimple w:instr=" STYLEREF  MRN  \* MERGEFORMAT ">
      <w:r w:rsidR="00437A60">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039B03FA" w:rsidR="00326BB4" w:rsidRPr="00C907DF" w:rsidRDefault="002F426A" w:rsidP="00827301">
    <w:pPr>
      <w:pStyle w:val="Footerportrait"/>
      <w:rPr>
        <w:rStyle w:val="PageNumber"/>
        <w:szCs w:val="15"/>
      </w:rPr>
    </w:pPr>
    <w:fldSimple w:instr=" STYLEREF &quot;Document type&quot; \* MERGEFORMAT ">
      <w:r w:rsidR="0033385C">
        <w:t>IALA Guideline</w:t>
      </w:r>
    </w:fldSimple>
    <w:r w:rsidR="00326BB4" w:rsidRPr="00C907DF">
      <w:t xml:space="preserve"> </w:t>
    </w:r>
    <w:fldSimple w:instr=" STYLEREF &quot;Document number&quot; \* MERGEFORMAT ">
      <w:r w:rsidR="0033385C" w:rsidRPr="0033385C">
        <w:rPr>
          <w:bCs/>
        </w:rPr>
        <w:t>Gnnnn</w:t>
      </w:r>
    </w:fldSimple>
    <w:r w:rsidR="00326BB4" w:rsidRPr="00C907DF">
      <w:t xml:space="preserve"> </w:t>
    </w:r>
    <w:fldSimple w:instr=" STYLEREF &quot;Document name&quot; \* MERGEFORMAT ">
      <w:r w:rsidR="0033385C" w:rsidRPr="0033385C">
        <w:rPr>
          <w:b w:val="0"/>
          <w:bCs/>
        </w:rPr>
        <w:t>developments and</w:t>
      </w:r>
      <w:r w:rsidR="0033385C">
        <w:t xml:space="preserve"> implications of maritime autonomous surface ships (MASS) for coastal authorities</w:t>
      </w:r>
    </w:fldSimple>
  </w:p>
  <w:p w14:paraId="6122B812" w14:textId="022857E1" w:rsidR="00326BB4" w:rsidRPr="00525922" w:rsidRDefault="002F426A" w:rsidP="00827301">
    <w:pPr>
      <w:pStyle w:val="Footerportrait"/>
    </w:pPr>
    <w:fldSimple w:instr=" STYLEREF &quot;Edition number&quot; \* MERGEFORMAT ">
      <w:r w:rsidR="0033385C">
        <w:t>Edition x.x</w:t>
      </w:r>
    </w:fldSimple>
    <w:r w:rsidR="00326BB4">
      <w:t xml:space="preserve"> </w:t>
    </w:r>
    <w:fldSimple w:instr=" STYLEREF  MRN  \* MERGEFORMAT ">
      <w:r w:rsidR="0033385C">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1290C3"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BDF45D8"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69E70841" w14:textId="4B46BA79"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E179E" w14:textId="77777777" w:rsidR="00D72DF1" w:rsidRDefault="00D72DF1" w:rsidP="003274DB">
      <w:r>
        <w:separator/>
      </w:r>
    </w:p>
    <w:p w14:paraId="33ACC371" w14:textId="77777777" w:rsidR="00D72DF1" w:rsidRDefault="00D72DF1"/>
  </w:footnote>
  <w:footnote w:type="continuationSeparator" w:id="0">
    <w:p w14:paraId="7D1036B4" w14:textId="77777777" w:rsidR="00D72DF1" w:rsidRDefault="00D72DF1" w:rsidP="003274DB">
      <w:r>
        <w:continuationSeparator/>
      </w:r>
    </w:p>
    <w:p w14:paraId="720F8B74" w14:textId="77777777" w:rsidR="00D72DF1" w:rsidRDefault="00D72D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437A6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29A08963" w:rsidR="003E1065" w:rsidRDefault="00437A6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7872"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DF47E2" w:rsidRPr="00667792" w:rsidRDefault="00437A60"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25C65E78" w:rsidR="003E1065" w:rsidRDefault="00437A6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9920"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0AC33" w14:textId="77777777" w:rsidR="00E40F44" w:rsidRDefault="00E40F44" w:rsidP="00E40F44">
    <w:pPr>
      <w:pStyle w:val="Header"/>
      <w:jc w:val="right"/>
      <w:rPr>
        <w:rFonts w:ascii="Calibri" w:hAnsi="Calibri"/>
      </w:rPr>
    </w:pPr>
    <w:r>
      <w:rPr>
        <w:rFonts w:ascii="Calibri" w:hAnsi="Calibri"/>
      </w:rPr>
      <w:t>VTS55-8.1.2</w:t>
    </w:r>
  </w:p>
  <w:p w14:paraId="0DD6B24E" w14:textId="77777777" w:rsidR="00D80CB5" w:rsidRDefault="00E40F44" w:rsidP="00E40F44">
    <w:pPr>
      <w:pStyle w:val="Header"/>
      <w:jc w:val="right"/>
      <w:rPr>
        <w:rFonts w:ascii="Calibri" w:hAnsi="Calibri"/>
      </w:rPr>
    </w:pPr>
    <w:r>
      <w:rPr>
        <w:rFonts w:ascii="Calibri" w:hAnsi="Calibri"/>
      </w:rPr>
      <w:t>For INFO</w:t>
    </w:r>
    <w:r w:rsidDel="00D87474">
      <w:rPr>
        <w:rFonts w:ascii="Calibri" w:hAnsi="Calibri"/>
      </w:rPr>
      <w:t xml:space="preserve"> </w:t>
    </w:r>
  </w:p>
  <w:p w14:paraId="1BCE952E" w14:textId="1BA5C9CF" w:rsidR="00326BB4" w:rsidRDefault="00D80CB5" w:rsidP="00D80CB5">
    <w:pPr>
      <w:pStyle w:val="Header"/>
      <w:jc w:val="right"/>
    </w:pPr>
    <w:r>
      <w:rPr>
        <w:rFonts w:ascii="Calibri" w:hAnsi="Calibri"/>
      </w:rPr>
      <w:t>(DTEC1-5.1.2.9.2)</w:t>
    </w:r>
    <w:ins w:id="0" w:author="Jaime Alvarez" w:date="2023-09-19T16:15:00Z">
      <w:del w:id="1" w:author="Minsu Jeon" w:date="2024-03-05T12:37:00Z">
        <w:r w:rsidR="00A9395F" w:rsidDel="00D87474">
          <w:rPr>
            <w:rFonts w:ascii="Calibri" w:hAnsi="Calibri"/>
          </w:rPr>
          <w:delText>DTEC1</w:delText>
        </w:r>
        <w:r w:rsidR="00A9395F" w:rsidRPr="007A395D" w:rsidDel="00D87474">
          <w:rPr>
            <w:rFonts w:ascii="Calibri" w:hAnsi="Calibri"/>
          </w:rPr>
          <w:delText>-</w:delText>
        </w:r>
        <w:r w:rsidR="00A9395F" w:rsidDel="00D87474">
          <w:rPr>
            <w:rFonts w:ascii="Calibri" w:hAnsi="Calibri"/>
          </w:rPr>
          <w:delText>5.1.2.9</w:delText>
        </w:r>
      </w:del>
    </w:ins>
    <w:r w:rsidR="00437A60">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107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 w:author="Jaime Alvarez" w:date="2023-09-19T16:15:00Z">
      <w:del w:id="3" w:author="Minsu Jeon" w:date="2024-03-05T12:37:00Z">
        <w:r w:rsidR="00A9395F" w:rsidDel="00D87474">
          <w:rPr>
            <w:rFonts w:ascii="Calibri" w:hAnsi="Calibri"/>
          </w:rPr>
          <w:delText>.2</w:delText>
        </w:r>
      </w:del>
    </w:ins>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0048"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437A6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028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437A6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437A6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5168"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950873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437A6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437A6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437A6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9024"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298455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437A6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0"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772083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3120"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4393134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2857D33"/>
    <w:multiLevelType w:val="hybridMultilevel"/>
    <w:tmpl w:val="570A91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9"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4"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3DAF130D"/>
    <w:multiLevelType w:val="multilevel"/>
    <w:tmpl w:val="FBB2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4876743"/>
    <w:multiLevelType w:val="hybridMultilevel"/>
    <w:tmpl w:val="8C68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780543B"/>
    <w:multiLevelType w:val="hybridMultilevel"/>
    <w:tmpl w:val="3518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7AB4D84"/>
    <w:multiLevelType w:val="multilevel"/>
    <w:tmpl w:val="6F28B6FA"/>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0"/>
        </w:tabs>
        <w:ind w:left="992" w:hanging="992"/>
      </w:p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7"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9"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8"/>
  </w:num>
  <w:num w:numId="2" w16cid:durableId="672609838">
    <w:abstractNumId w:val="65"/>
  </w:num>
  <w:num w:numId="3" w16cid:durableId="823855518">
    <w:abstractNumId w:val="13"/>
  </w:num>
  <w:num w:numId="4" w16cid:durableId="312295845">
    <w:abstractNumId w:val="24"/>
  </w:num>
  <w:num w:numId="5" w16cid:durableId="381637916">
    <w:abstractNumId w:val="14"/>
  </w:num>
  <w:num w:numId="6" w16cid:durableId="468404632">
    <w:abstractNumId w:val="22"/>
  </w:num>
  <w:num w:numId="7" w16cid:durableId="1443107639">
    <w:abstractNumId w:val="36"/>
  </w:num>
  <w:num w:numId="8" w16cid:durableId="50886033">
    <w:abstractNumId w:val="12"/>
  </w:num>
  <w:num w:numId="9" w16cid:durableId="1049768897">
    <w:abstractNumId w:val="20"/>
  </w:num>
  <w:num w:numId="10" w16cid:durableId="255091653">
    <w:abstractNumId w:val="7"/>
  </w:num>
  <w:num w:numId="11" w16cid:durableId="954680864">
    <w:abstractNumId w:val="53"/>
  </w:num>
  <w:num w:numId="12" w16cid:durableId="1952738387">
    <w:abstractNumId w:val="62"/>
  </w:num>
  <w:num w:numId="13" w16cid:durableId="665210125">
    <w:abstractNumId w:val="15"/>
  </w:num>
  <w:num w:numId="14" w16cid:durableId="1920284921">
    <w:abstractNumId w:val="63"/>
  </w:num>
  <w:num w:numId="15" w16cid:durableId="185026622">
    <w:abstractNumId w:val="17"/>
  </w:num>
  <w:num w:numId="16" w16cid:durableId="151681180">
    <w:abstractNumId w:val="47"/>
  </w:num>
  <w:num w:numId="17" w16cid:durableId="480735241">
    <w:abstractNumId w:val="30"/>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53"/>
  </w:num>
  <w:num w:numId="27" w16cid:durableId="1807434915">
    <w:abstractNumId w:val="42"/>
  </w:num>
  <w:num w:numId="28" w16cid:durableId="861282985">
    <w:abstractNumId w:val="38"/>
  </w:num>
  <w:num w:numId="29" w16cid:durableId="1146554749">
    <w:abstractNumId w:val="65"/>
  </w:num>
  <w:num w:numId="30" w16cid:durableId="465780217">
    <w:abstractNumId w:val="62"/>
  </w:num>
  <w:num w:numId="31" w16cid:durableId="1313175156">
    <w:abstractNumId w:val="63"/>
  </w:num>
  <w:num w:numId="32" w16cid:durableId="1959989414">
    <w:abstractNumId w:val="56"/>
  </w:num>
  <w:num w:numId="33" w16cid:durableId="1677418411">
    <w:abstractNumId w:val="56"/>
  </w:num>
  <w:num w:numId="34" w16cid:durableId="345249640">
    <w:abstractNumId w:val="53"/>
  </w:num>
  <w:num w:numId="35" w16cid:durableId="1354307174">
    <w:abstractNumId w:val="53"/>
  </w:num>
  <w:num w:numId="36" w16cid:durableId="1463304333">
    <w:abstractNumId w:val="53"/>
  </w:num>
  <w:num w:numId="37" w16cid:durableId="179974793">
    <w:abstractNumId w:val="53"/>
  </w:num>
  <w:num w:numId="38" w16cid:durableId="867256162">
    <w:abstractNumId w:val="53"/>
  </w:num>
  <w:num w:numId="39" w16cid:durableId="85150872">
    <w:abstractNumId w:val="26"/>
  </w:num>
  <w:num w:numId="40" w16cid:durableId="12473020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5"/>
  </w:num>
  <w:num w:numId="42" w16cid:durableId="1306827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39"/>
  </w:num>
  <w:num w:numId="45" w16cid:durableId="505749523">
    <w:abstractNumId w:val="32"/>
  </w:num>
  <w:num w:numId="46" w16cid:durableId="636959752">
    <w:abstractNumId w:val="33"/>
  </w:num>
  <w:num w:numId="47" w16cid:durableId="1814518163">
    <w:abstractNumId w:val="54"/>
  </w:num>
  <w:num w:numId="48" w16cid:durableId="1744835737">
    <w:abstractNumId w:val="18"/>
  </w:num>
  <w:num w:numId="49" w16cid:durableId="1857039968">
    <w:abstractNumId w:val="16"/>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7"/>
  </w:num>
  <w:num w:numId="58" w16cid:durableId="1756976164">
    <w:abstractNumId w:val="12"/>
  </w:num>
  <w:num w:numId="59" w16cid:durableId="47148005">
    <w:abstractNumId w:val="12"/>
  </w:num>
  <w:num w:numId="60" w16cid:durableId="1530608261">
    <w:abstractNumId w:val="12"/>
  </w:num>
  <w:num w:numId="61" w16cid:durableId="52849129">
    <w:abstractNumId w:val="38"/>
  </w:num>
  <w:num w:numId="62" w16cid:durableId="1543440534">
    <w:abstractNumId w:val="38"/>
  </w:num>
  <w:num w:numId="63" w16cid:durableId="413430285">
    <w:abstractNumId w:val="65"/>
  </w:num>
  <w:num w:numId="64" w16cid:durableId="501699252">
    <w:abstractNumId w:val="65"/>
  </w:num>
  <w:num w:numId="65" w16cid:durableId="1535195976">
    <w:abstractNumId w:val="65"/>
  </w:num>
  <w:num w:numId="66" w16cid:durableId="354309568">
    <w:abstractNumId w:val="65"/>
  </w:num>
  <w:num w:numId="67" w16cid:durableId="587275461">
    <w:abstractNumId w:val="65"/>
  </w:num>
  <w:num w:numId="68" w16cid:durableId="1012143247">
    <w:abstractNumId w:val="15"/>
  </w:num>
  <w:num w:numId="69" w16cid:durableId="1900245555">
    <w:abstractNumId w:val="15"/>
  </w:num>
  <w:num w:numId="70" w16cid:durableId="1916548653">
    <w:abstractNumId w:val="65"/>
  </w:num>
  <w:num w:numId="71" w16cid:durableId="1933777598">
    <w:abstractNumId w:val="65"/>
  </w:num>
  <w:num w:numId="72" w16cid:durableId="279070692">
    <w:abstractNumId w:val="65"/>
  </w:num>
  <w:num w:numId="73" w16cid:durableId="1389455302">
    <w:abstractNumId w:val="65"/>
  </w:num>
  <w:num w:numId="74" w16cid:durableId="211817315">
    <w:abstractNumId w:val="65"/>
  </w:num>
  <w:num w:numId="75" w16cid:durableId="1556815278">
    <w:abstractNumId w:val="65"/>
  </w:num>
  <w:num w:numId="76" w16cid:durableId="725838892">
    <w:abstractNumId w:val="65"/>
  </w:num>
  <w:num w:numId="77" w16cid:durableId="1626428808">
    <w:abstractNumId w:val="65"/>
  </w:num>
  <w:num w:numId="78" w16cid:durableId="683745249">
    <w:abstractNumId w:val="15"/>
  </w:num>
  <w:num w:numId="79" w16cid:durableId="849415697">
    <w:abstractNumId w:val="15"/>
  </w:num>
  <w:num w:numId="80" w16cid:durableId="1928149834">
    <w:abstractNumId w:val="15"/>
  </w:num>
  <w:num w:numId="81" w16cid:durableId="1069957845">
    <w:abstractNumId w:val="55"/>
  </w:num>
  <w:num w:numId="82" w16cid:durableId="1954364413">
    <w:abstractNumId w:val="10"/>
  </w:num>
  <w:num w:numId="83" w16cid:durableId="1362441162">
    <w:abstractNumId w:val="51"/>
  </w:num>
  <w:num w:numId="84" w16cid:durableId="988827894">
    <w:abstractNumId w:val="44"/>
  </w:num>
  <w:num w:numId="85" w16cid:durableId="1434740978">
    <w:abstractNumId w:val="60"/>
  </w:num>
  <w:num w:numId="86" w16cid:durableId="54747086">
    <w:abstractNumId w:val="58"/>
  </w:num>
  <w:num w:numId="87" w16cid:durableId="596791152">
    <w:abstractNumId w:val="37"/>
  </w:num>
  <w:num w:numId="88" w16cid:durableId="279530345">
    <w:abstractNumId w:val="29"/>
  </w:num>
  <w:num w:numId="89" w16cid:durableId="635523921">
    <w:abstractNumId w:val="61"/>
  </w:num>
  <w:num w:numId="90" w16cid:durableId="1415397893">
    <w:abstractNumId w:val="21"/>
  </w:num>
  <w:num w:numId="91" w16cid:durableId="317659073">
    <w:abstractNumId w:val="27"/>
  </w:num>
  <w:num w:numId="92" w16cid:durableId="1040320121">
    <w:abstractNumId w:val="34"/>
  </w:num>
  <w:num w:numId="93" w16cid:durableId="1347093044">
    <w:abstractNumId w:val="45"/>
  </w:num>
  <w:num w:numId="94" w16cid:durableId="1335569318">
    <w:abstractNumId w:val="31"/>
  </w:num>
  <w:num w:numId="95" w16cid:durableId="1940985522">
    <w:abstractNumId w:val="43"/>
  </w:num>
  <w:num w:numId="96" w16cid:durableId="374502562">
    <w:abstractNumId w:val="41"/>
  </w:num>
  <w:num w:numId="97" w16cid:durableId="1475834232">
    <w:abstractNumId w:val="40"/>
  </w:num>
  <w:num w:numId="98" w16cid:durableId="1785153923">
    <w:abstractNumId w:val="67"/>
  </w:num>
  <w:num w:numId="99" w16cid:durableId="1591162200">
    <w:abstractNumId w:val="66"/>
  </w:num>
  <w:num w:numId="100" w16cid:durableId="2111662981">
    <w:abstractNumId w:val="64"/>
  </w:num>
  <w:num w:numId="101" w16cid:durableId="1707441381">
    <w:abstractNumId w:val="11"/>
  </w:num>
  <w:num w:numId="102" w16cid:durableId="543491239">
    <w:abstractNumId w:val="59"/>
  </w:num>
  <w:num w:numId="103" w16cid:durableId="857814955">
    <w:abstractNumId w:val="49"/>
  </w:num>
  <w:num w:numId="104" w16cid:durableId="745878837">
    <w:abstractNumId w:val="28"/>
  </w:num>
  <w:num w:numId="105" w16cid:durableId="1653634174">
    <w:abstractNumId w:val="46"/>
  </w:num>
  <w:num w:numId="106" w16cid:durableId="1224409527">
    <w:abstractNumId w:val="23"/>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53"/>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50"/>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53"/>
  </w:num>
  <w:num w:numId="272" w16cid:durableId="111941540">
    <w:abstractNumId w:val="53"/>
  </w:num>
  <w:num w:numId="273" w16cid:durableId="433553310">
    <w:abstractNumId w:val="53"/>
  </w:num>
  <w:num w:numId="274" w16cid:durableId="717364491">
    <w:abstractNumId w:val="53"/>
  </w:num>
  <w:num w:numId="275" w16cid:durableId="282545647">
    <w:abstractNumId w:val="53"/>
  </w:num>
  <w:num w:numId="276" w16cid:durableId="144443714">
    <w:abstractNumId w:val="53"/>
  </w:num>
  <w:num w:numId="277" w16cid:durableId="792601576">
    <w:abstractNumId w:val="53"/>
  </w:num>
  <w:num w:numId="278" w16cid:durableId="1305426018">
    <w:abstractNumId w:val="35"/>
  </w:num>
  <w:num w:numId="279" w16cid:durableId="220943484">
    <w:abstractNumId w:val="52"/>
  </w:num>
  <w:num w:numId="280" w16cid:durableId="1801339515">
    <w:abstractNumId w:val="53"/>
  </w:num>
  <w:num w:numId="281" w16cid:durableId="1026103660">
    <w:abstractNumId w:val="63"/>
  </w:num>
  <w:num w:numId="282" w16cid:durableId="1396631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618173610">
    <w:abstractNumId w:val="63"/>
  </w:num>
  <w:num w:numId="284" w16cid:durableId="1472743943">
    <w:abstractNumId w:val="53"/>
  </w:num>
  <w:num w:numId="285" w16cid:durableId="208147407">
    <w:abstractNumId w:val="63"/>
  </w:num>
  <w:num w:numId="286" w16cid:durableId="8573055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467701582">
    <w:abstractNumId w:val="19"/>
  </w:num>
  <w:num w:numId="288" w16cid:durableId="2146700635">
    <w:abstractNumId w:val="13"/>
  </w:num>
  <w:num w:numId="289" w16cid:durableId="2003847668">
    <w:abstractNumId w:val="48"/>
  </w:num>
  <w:numIdMacAtCleanup w:val="2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ime Alvarez">
    <w15:presenceInfo w15:providerId="AD" w15:userId="S::jaime.alvarez@iala-aism.org::9cdd6dbb-d388-42c1-9836-93fbbc7060f7"/>
  </w15:person>
  <w15:person w15:author="Minsu Jeon">
    <w15:presenceInfo w15:providerId="AD" w15:userId="S::minsu.jeon@iala-aism.org::c699a6d0-835e-419b-ac4a-d0226fb20423"/>
  </w15:person>
  <w15:person w15:author="Jillian Carson-Jackson">
    <w15:presenceInfo w15:providerId="AD" w15:userId="S::Jillian@jcjconsulting.net::8016836c-9b39-4764-a39c-e43fe8eb0c73"/>
  </w15:person>
  <w15:person w15:author="Jillian Carson-Jackson [2]">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ca1AM8oBA8sAAAA"/>
  </w:docVars>
  <w:rsids>
    <w:rsidRoot w:val="000870E9"/>
    <w:rsid w:val="00001616"/>
    <w:rsid w:val="000028FC"/>
    <w:rsid w:val="00012528"/>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72"/>
    <w:rsid w:val="00082C85"/>
    <w:rsid w:val="0008654C"/>
    <w:rsid w:val="000870E9"/>
    <w:rsid w:val="000904ED"/>
    <w:rsid w:val="0009091A"/>
    <w:rsid w:val="0009118E"/>
    <w:rsid w:val="00091545"/>
    <w:rsid w:val="0009165E"/>
    <w:rsid w:val="000A27A8"/>
    <w:rsid w:val="000A49B9"/>
    <w:rsid w:val="000A59C0"/>
    <w:rsid w:val="000A78A9"/>
    <w:rsid w:val="000A7D9A"/>
    <w:rsid w:val="000B0814"/>
    <w:rsid w:val="000B1A90"/>
    <w:rsid w:val="000B2356"/>
    <w:rsid w:val="000B2512"/>
    <w:rsid w:val="000B4DE1"/>
    <w:rsid w:val="000B577B"/>
    <w:rsid w:val="000C2133"/>
    <w:rsid w:val="000C2857"/>
    <w:rsid w:val="000C5C15"/>
    <w:rsid w:val="000C711B"/>
    <w:rsid w:val="000C7B4C"/>
    <w:rsid w:val="000D1024"/>
    <w:rsid w:val="000D14CE"/>
    <w:rsid w:val="000D1D15"/>
    <w:rsid w:val="000D2431"/>
    <w:rsid w:val="000D76B7"/>
    <w:rsid w:val="000E0E06"/>
    <w:rsid w:val="000E0EC6"/>
    <w:rsid w:val="000E2528"/>
    <w:rsid w:val="000E34D3"/>
    <w:rsid w:val="000E3954"/>
    <w:rsid w:val="000E3E52"/>
    <w:rsid w:val="000F0F9F"/>
    <w:rsid w:val="000F22C4"/>
    <w:rsid w:val="000F2ED4"/>
    <w:rsid w:val="000F39E8"/>
    <w:rsid w:val="000F3F43"/>
    <w:rsid w:val="000F58ED"/>
    <w:rsid w:val="000F7A37"/>
    <w:rsid w:val="0010529E"/>
    <w:rsid w:val="00113D5B"/>
    <w:rsid w:val="00113F6F"/>
    <w:rsid w:val="00113F8F"/>
    <w:rsid w:val="00121616"/>
    <w:rsid w:val="00121F1B"/>
    <w:rsid w:val="00121FB4"/>
    <w:rsid w:val="001236B5"/>
    <w:rsid w:val="001252C8"/>
    <w:rsid w:val="00127955"/>
    <w:rsid w:val="001349DB"/>
    <w:rsid w:val="00134B86"/>
    <w:rsid w:val="00134C9F"/>
    <w:rsid w:val="00135AEB"/>
    <w:rsid w:val="00136E58"/>
    <w:rsid w:val="0014060A"/>
    <w:rsid w:val="00141ABA"/>
    <w:rsid w:val="00142033"/>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0F2"/>
    <w:rsid w:val="001746C1"/>
    <w:rsid w:val="00176BB8"/>
    <w:rsid w:val="00182B9C"/>
    <w:rsid w:val="0018342F"/>
    <w:rsid w:val="00184427"/>
    <w:rsid w:val="00186FED"/>
    <w:rsid w:val="001875B1"/>
    <w:rsid w:val="00191120"/>
    <w:rsid w:val="0019173E"/>
    <w:rsid w:val="00196C3C"/>
    <w:rsid w:val="001A2DCA"/>
    <w:rsid w:val="001A3A31"/>
    <w:rsid w:val="001A73B9"/>
    <w:rsid w:val="001B006E"/>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3C89"/>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19BE"/>
    <w:rsid w:val="00223568"/>
    <w:rsid w:val="0022371A"/>
    <w:rsid w:val="0022437A"/>
    <w:rsid w:val="00224DAB"/>
    <w:rsid w:val="0022582A"/>
    <w:rsid w:val="00232C98"/>
    <w:rsid w:val="00237785"/>
    <w:rsid w:val="00237A2B"/>
    <w:rsid w:val="002406D3"/>
    <w:rsid w:val="002411B7"/>
    <w:rsid w:val="00246546"/>
    <w:rsid w:val="002505E9"/>
    <w:rsid w:val="00251293"/>
    <w:rsid w:val="00251FB9"/>
    <w:rsid w:val="002520AD"/>
    <w:rsid w:val="00255FD9"/>
    <w:rsid w:val="002563E9"/>
    <w:rsid w:val="0025660A"/>
    <w:rsid w:val="00257DF8"/>
    <w:rsid w:val="00257E4A"/>
    <w:rsid w:val="0026038D"/>
    <w:rsid w:val="002617BA"/>
    <w:rsid w:val="00262E69"/>
    <w:rsid w:val="00263D78"/>
    <w:rsid w:val="002710F8"/>
    <w:rsid w:val="0027175D"/>
    <w:rsid w:val="002735DD"/>
    <w:rsid w:val="00274B97"/>
    <w:rsid w:val="00276635"/>
    <w:rsid w:val="002776FA"/>
    <w:rsid w:val="002804A5"/>
    <w:rsid w:val="00286250"/>
    <w:rsid w:val="00290909"/>
    <w:rsid w:val="00296AE1"/>
    <w:rsid w:val="0029793F"/>
    <w:rsid w:val="002A1C42"/>
    <w:rsid w:val="002A5EF1"/>
    <w:rsid w:val="002A617C"/>
    <w:rsid w:val="002A71CF"/>
    <w:rsid w:val="002A7E5A"/>
    <w:rsid w:val="002B3E9D"/>
    <w:rsid w:val="002B574E"/>
    <w:rsid w:val="002C1E38"/>
    <w:rsid w:val="002C388C"/>
    <w:rsid w:val="002C605E"/>
    <w:rsid w:val="002C66B8"/>
    <w:rsid w:val="002C77F4"/>
    <w:rsid w:val="002D0869"/>
    <w:rsid w:val="002D1408"/>
    <w:rsid w:val="002D2FED"/>
    <w:rsid w:val="002D6DB6"/>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2F426A"/>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385C"/>
    <w:rsid w:val="003343E0"/>
    <w:rsid w:val="00335141"/>
    <w:rsid w:val="003352DF"/>
    <w:rsid w:val="00335E40"/>
    <w:rsid w:val="00343F43"/>
    <w:rsid w:val="00344408"/>
    <w:rsid w:val="00345E37"/>
    <w:rsid w:val="00346A15"/>
    <w:rsid w:val="00346A49"/>
    <w:rsid w:val="00346AEC"/>
    <w:rsid w:val="00347F3E"/>
    <w:rsid w:val="00350A92"/>
    <w:rsid w:val="00350EB0"/>
    <w:rsid w:val="00353DC9"/>
    <w:rsid w:val="00356472"/>
    <w:rsid w:val="00361804"/>
    <w:rsid w:val="003621C3"/>
    <w:rsid w:val="003624E7"/>
    <w:rsid w:val="00362816"/>
    <w:rsid w:val="0036382D"/>
    <w:rsid w:val="00365708"/>
    <w:rsid w:val="003753D5"/>
    <w:rsid w:val="00380350"/>
    <w:rsid w:val="00380B4E"/>
    <w:rsid w:val="00380F88"/>
    <w:rsid w:val="003816E4"/>
    <w:rsid w:val="00381F7A"/>
    <w:rsid w:val="00382007"/>
    <w:rsid w:val="00382C28"/>
    <w:rsid w:val="0038387A"/>
    <w:rsid w:val="00383D69"/>
    <w:rsid w:val="0038597C"/>
    <w:rsid w:val="0039131E"/>
    <w:rsid w:val="003A04A6"/>
    <w:rsid w:val="003A3570"/>
    <w:rsid w:val="003A6A32"/>
    <w:rsid w:val="003A7759"/>
    <w:rsid w:val="003A7F6E"/>
    <w:rsid w:val="003B0017"/>
    <w:rsid w:val="003B03EA"/>
    <w:rsid w:val="003B1D0C"/>
    <w:rsid w:val="003B76F0"/>
    <w:rsid w:val="003C138B"/>
    <w:rsid w:val="003C1EC9"/>
    <w:rsid w:val="003C28CE"/>
    <w:rsid w:val="003C7C34"/>
    <w:rsid w:val="003D0F37"/>
    <w:rsid w:val="003D2A7A"/>
    <w:rsid w:val="003D33E1"/>
    <w:rsid w:val="003D3B40"/>
    <w:rsid w:val="003D5150"/>
    <w:rsid w:val="003D6614"/>
    <w:rsid w:val="003D69B4"/>
    <w:rsid w:val="003D6C77"/>
    <w:rsid w:val="003E1065"/>
    <w:rsid w:val="003E2470"/>
    <w:rsid w:val="003F02DC"/>
    <w:rsid w:val="003F1C3A"/>
    <w:rsid w:val="003F4DE4"/>
    <w:rsid w:val="003F5274"/>
    <w:rsid w:val="003F613D"/>
    <w:rsid w:val="003F70D2"/>
    <w:rsid w:val="00411A1D"/>
    <w:rsid w:val="00414698"/>
    <w:rsid w:val="00415649"/>
    <w:rsid w:val="00421D6C"/>
    <w:rsid w:val="00425189"/>
    <w:rsid w:val="0042565E"/>
    <w:rsid w:val="00432C05"/>
    <w:rsid w:val="00437A60"/>
    <w:rsid w:val="00440379"/>
    <w:rsid w:val="00441393"/>
    <w:rsid w:val="004441F8"/>
    <w:rsid w:val="004458C2"/>
    <w:rsid w:val="00447CF0"/>
    <w:rsid w:val="0045382A"/>
    <w:rsid w:val="00453CBB"/>
    <w:rsid w:val="00456DE1"/>
    <w:rsid w:val="00456F10"/>
    <w:rsid w:val="00460D62"/>
    <w:rsid w:val="00461DDC"/>
    <w:rsid w:val="00462095"/>
    <w:rsid w:val="00463B48"/>
    <w:rsid w:val="0046464D"/>
    <w:rsid w:val="00466E71"/>
    <w:rsid w:val="00467240"/>
    <w:rsid w:val="00470DE0"/>
    <w:rsid w:val="00474746"/>
    <w:rsid w:val="00476942"/>
    <w:rsid w:val="00477D62"/>
    <w:rsid w:val="0048126C"/>
    <w:rsid w:val="00481C27"/>
    <w:rsid w:val="00482336"/>
    <w:rsid w:val="00486A52"/>
    <w:rsid w:val="004871A2"/>
    <w:rsid w:val="004908B8"/>
    <w:rsid w:val="004912FD"/>
    <w:rsid w:val="00492971"/>
    <w:rsid w:val="00492A8D"/>
    <w:rsid w:val="00493B3C"/>
    <w:rsid w:val="004944C8"/>
    <w:rsid w:val="004945CE"/>
    <w:rsid w:val="004946AC"/>
    <w:rsid w:val="00495DDA"/>
    <w:rsid w:val="004A0EBF"/>
    <w:rsid w:val="004A3751"/>
    <w:rsid w:val="004A4EC4"/>
    <w:rsid w:val="004B0172"/>
    <w:rsid w:val="004B31ED"/>
    <w:rsid w:val="004B3CE9"/>
    <w:rsid w:val="004B65D9"/>
    <w:rsid w:val="004B744B"/>
    <w:rsid w:val="004B7810"/>
    <w:rsid w:val="004C0C7E"/>
    <w:rsid w:val="004C0E4B"/>
    <w:rsid w:val="004C2714"/>
    <w:rsid w:val="004C2C81"/>
    <w:rsid w:val="004D1E5C"/>
    <w:rsid w:val="004D4109"/>
    <w:rsid w:val="004D4922"/>
    <w:rsid w:val="004D6C87"/>
    <w:rsid w:val="004E0BBB"/>
    <w:rsid w:val="004E1D57"/>
    <w:rsid w:val="004E2F16"/>
    <w:rsid w:val="004F0DB5"/>
    <w:rsid w:val="004F26FF"/>
    <w:rsid w:val="004F2AA4"/>
    <w:rsid w:val="004F3BC5"/>
    <w:rsid w:val="004F4AAE"/>
    <w:rsid w:val="004F5930"/>
    <w:rsid w:val="004F6196"/>
    <w:rsid w:val="004F74CD"/>
    <w:rsid w:val="00503044"/>
    <w:rsid w:val="005051B1"/>
    <w:rsid w:val="00517791"/>
    <w:rsid w:val="0052042B"/>
    <w:rsid w:val="005222AF"/>
    <w:rsid w:val="00523666"/>
    <w:rsid w:val="00525922"/>
    <w:rsid w:val="00526234"/>
    <w:rsid w:val="00526E18"/>
    <w:rsid w:val="00527AB6"/>
    <w:rsid w:val="00533097"/>
    <w:rsid w:val="00534F34"/>
    <w:rsid w:val="0053692E"/>
    <w:rsid w:val="00536C1B"/>
    <w:rsid w:val="005378A6"/>
    <w:rsid w:val="00540D36"/>
    <w:rsid w:val="00541ED1"/>
    <w:rsid w:val="0054329B"/>
    <w:rsid w:val="00545920"/>
    <w:rsid w:val="00547837"/>
    <w:rsid w:val="00551C89"/>
    <w:rsid w:val="00553815"/>
    <w:rsid w:val="00553FE0"/>
    <w:rsid w:val="00557434"/>
    <w:rsid w:val="00561854"/>
    <w:rsid w:val="00561CA7"/>
    <w:rsid w:val="00562A3B"/>
    <w:rsid w:val="00563399"/>
    <w:rsid w:val="00563D55"/>
    <w:rsid w:val="00564CCD"/>
    <w:rsid w:val="00566C26"/>
    <w:rsid w:val="005727E2"/>
    <w:rsid w:val="00573180"/>
    <w:rsid w:val="00574ADC"/>
    <w:rsid w:val="00576566"/>
    <w:rsid w:val="005805D2"/>
    <w:rsid w:val="00581239"/>
    <w:rsid w:val="00585CE5"/>
    <w:rsid w:val="00586C48"/>
    <w:rsid w:val="00586C66"/>
    <w:rsid w:val="00593EFC"/>
    <w:rsid w:val="00595415"/>
    <w:rsid w:val="00597652"/>
    <w:rsid w:val="005A0703"/>
    <w:rsid w:val="005A080B"/>
    <w:rsid w:val="005A55BF"/>
    <w:rsid w:val="005A5F74"/>
    <w:rsid w:val="005A6F84"/>
    <w:rsid w:val="005A7CEB"/>
    <w:rsid w:val="005B12A5"/>
    <w:rsid w:val="005B4A59"/>
    <w:rsid w:val="005C1209"/>
    <w:rsid w:val="005C161A"/>
    <w:rsid w:val="005C1BCB"/>
    <w:rsid w:val="005C2312"/>
    <w:rsid w:val="005C3C80"/>
    <w:rsid w:val="005C4735"/>
    <w:rsid w:val="005C5C63"/>
    <w:rsid w:val="005D03E9"/>
    <w:rsid w:val="005D090A"/>
    <w:rsid w:val="005D1EB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36A01"/>
    <w:rsid w:val="00641794"/>
    <w:rsid w:val="00642025"/>
    <w:rsid w:val="00642ECC"/>
    <w:rsid w:val="00645274"/>
    <w:rsid w:val="00646AFD"/>
    <w:rsid w:val="00646E87"/>
    <w:rsid w:val="0065107F"/>
    <w:rsid w:val="00654167"/>
    <w:rsid w:val="0065531C"/>
    <w:rsid w:val="00660EE6"/>
    <w:rsid w:val="00661946"/>
    <w:rsid w:val="006621D5"/>
    <w:rsid w:val="00664D43"/>
    <w:rsid w:val="00666061"/>
    <w:rsid w:val="00666380"/>
    <w:rsid w:val="00667424"/>
    <w:rsid w:val="00667792"/>
    <w:rsid w:val="00670AE4"/>
    <w:rsid w:val="00671677"/>
    <w:rsid w:val="006735BE"/>
    <w:rsid w:val="006744D8"/>
    <w:rsid w:val="006750F2"/>
    <w:rsid w:val="006752D6"/>
    <w:rsid w:val="00675928"/>
    <w:rsid w:val="00675E02"/>
    <w:rsid w:val="006854A8"/>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C7AB0"/>
    <w:rsid w:val="006D1684"/>
    <w:rsid w:val="006E032B"/>
    <w:rsid w:val="006E0E7D"/>
    <w:rsid w:val="006E10BF"/>
    <w:rsid w:val="006F1C14"/>
    <w:rsid w:val="006F1EBE"/>
    <w:rsid w:val="006F4B80"/>
    <w:rsid w:val="00703A6A"/>
    <w:rsid w:val="00707762"/>
    <w:rsid w:val="0071442A"/>
    <w:rsid w:val="00715728"/>
    <w:rsid w:val="00722236"/>
    <w:rsid w:val="00723824"/>
    <w:rsid w:val="00725CCA"/>
    <w:rsid w:val="00726A6C"/>
    <w:rsid w:val="0072737A"/>
    <w:rsid w:val="007311E7"/>
    <w:rsid w:val="00731DEE"/>
    <w:rsid w:val="007323C0"/>
    <w:rsid w:val="0073353D"/>
    <w:rsid w:val="00734BC6"/>
    <w:rsid w:val="00734EE6"/>
    <w:rsid w:val="007365D7"/>
    <w:rsid w:val="0074084C"/>
    <w:rsid w:val="007426C4"/>
    <w:rsid w:val="00745D62"/>
    <w:rsid w:val="00753B2B"/>
    <w:rsid w:val="00753B9C"/>
    <w:rsid w:val="007541D3"/>
    <w:rsid w:val="00755915"/>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FEF"/>
    <w:rsid w:val="007A53A6"/>
    <w:rsid w:val="007A6159"/>
    <w:rsid w:val="007B27E9"/>
    <w:rsid w:val="007B2C5B"/>
    <w:rsid w:val="007B2D11"/>
    <w:rsid w:val="007B47C2"/>
    <w:rsid w:val="007B4994"/>
    <w:rsid w:val="007B6700"/>
    <w:rsid w:val="007B6A93"/>
    <w:rsid w:val="007B7377"/>
    <w:rsid w:val="007B7385"/>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07D"/>
    <w:rsid w:val="008172F8"/>
    <w:rsid w:val="00820C2C"/>
    <w:rsid w:val="00821E56"/>
    <w:rsid w:val="00822988"/>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20F"/>
    <w:rsid w:val="00845503"/>
    <w:rsid w:val="00846831"/>
    <w:rsid w:val="00846D0C"/>
    <w:rsid w:val="00847A10"/>
    <w:rsid w:val="00847B32"/>
    <w:rsid w:val="00854BCE"/>
    <w:rsid w:val="00855860"/>
    <w:rsid w:val="00857346"/>
    <w:rsid w:val="00860247"/>
    <w:rsid w:val="008603E0"/>
    <w:rsid w:val="00865532"/>
    <w:rsid w:val="00867686"/>
    <w:rsid w:val="008737D3"/>
    <w:rsid w:val="00874179"/>
    <w:rsid w:val="008747E0"/>
    <w:rsid w:val="00876841"/>
    <w:rsid w:val="008826E4"/>
    <w:rsid w:val="00882B3C"/>
    <w:rsid w:val="00885176"/>
    <w:rsid w:val="00886C21"/>
    <w:rsid w:val="0088783D"/>
    <w:rsid w:val="008972C3"/>
    <w:rsid w:val="00897629"/>
    <w:rsid w:val="008A28D9"/>
    <w:rsid w:val="008A2C63"/>
    <w:rsid w:val="008A30BA"/>
    <w:rsid w:val="008A52DC"/>
    <w:rsid w:val="008A5435"/>
    <w:rsid w:val="008B62E0"/>
    <w:rsid w:val="008C2A0C"/>
    <w:rsid w:val="008C33B5"/>
    <w:rsid w:val="008C3A72"/>
    <w:rsid w:val="008C3C70"/>
    <w:rsid w:val="008C42BA"/>
    <w:rsid w:val="008C46F4"/>
    <w:rsid w:val="008C4A94"/>
    <w:rsid w:val="008C5DFB"/>
    <w:rsid w:val="008C6969"/>
    <w:rsid w:val="008C7DFF"/>
    <w:rsid w:val="008D13F4"/>
    <w:rsid w:val="008D187A"/>
    <w:rsid w:val="008D1A5C"/>
    <w:rsid w:val="008D45D2"/>
    <w:rsid w:val="008D5CCD"/>
    <w:rsid w:val="008E05E5"/>
    <w:rsid w:val="008E103F"/>
    <w:rsid w:val="008E1D70"/>
    <w:rsid w:val="008E1F69"/>
    <w:rsid w:val="008E76B1"/>
    <w:rsid w:val="008F2366"/>
    <w:rsid w:val="008F34F4"/>
    <w:rsid w:val="008F38BB"/>
    <w:rsid w:val="008F43AA"/>
    <w:rsid w:val="008F57D8"/>
    <w:rsid w:val="00902834"/>
    <w:rsid w:val="009106EA"/>
    <w:rsid w:val="009110DD"/>
    <w:rsid w:val="00913056"/>
    <w:rsid w:val="00914E26"/>
    <w:rsid w:val="0091590F"/>
    <w:rsid w:val="009217F2"/>
    <w:rsid w:val="00923B4D"/>
    <w:rsid w:val="0092407B"/>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97A06"/>
    <w:rsid w:val="009A07B7"/>
    <w:rsid w:val="009A706B"/>
    <w:rsid w:val="009A7C16"/>
    <w:rsid w:val="009B0C65"/>
    <w:rsid w:val="009B1545"/>
    <w:rsid w:val="009B21B7"/>
    <w:rsid w:val="009B372E"/>
    <w:rsid w:val="009B5023"/>
    <w:rsid w:val="009B612F"/>
    <w:rsid w:val="009B6582"/>
    <w:rsid w:val="009B785E"/>
    <w:rsid w:val="009C1C2D"/>
    <w:rsid w:val="009C26F8"/>
    <w:rsid w:val="009C387B"/>
    <w:rsid w:val="009C609E"/>
    <w:rsid w:val="009C6984"/>
    <w:rsid w:val="009D069E"/>
    <w:rsid w:val="009D0FDD"/>
    <w:rsid w:val="009D25B8"/>
    <w:rsid w:val="009D26AB"/>
    <w:rsid w:val="009D296E"/>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2792B"/>
    <w:rsid w:val="00A3074A"/>
    <w:rsid w:val="00A30C33"/>
    <w:rsid w:val="00A36F9C"/>
    <w:rsid w:val="00A37610"/>
    <w:rsid w:val="00A37755"/>
    <w:rsid w:val="00A4308C"/>
    <w:rsid w:val="00A43432"/>
    <w:rsid w:val="00A43BDF"/>
    <w:rsid w:val="00A43D13"/>
    <w:rsid w:val="00A44836"/>
    <w:rsid w:val="00A5100F"/>
    <w:rsid w:val="00A524B5"/>
    <w:rsid w:val="00A53E1D"/>
    <w:rsid w:val="00A549B3"/>
    <w:rsid w:val="00A56184"/>
    <w:rsid w:val="00A56BB7"/>
    <w:rsid w:val="00A64D15"/>
    <w:rsid w:val="00A65641"/>
    <w:rsid w:val="00A66081"/>
    <w:rsid w:val="00A67954"/>
    <w:rsid w:val="00A71110"/>
    <w:rsid w:val="00A72893"/>
    <w:rsid w:val="00A72ED7"/>
    <w:rsid w:val="00A800A9"/>
    <w:rsid w:val="00A80352"/>
    <w:rsid w:val="00A8083F"/>
    <w:rsid w:val="00A83FF2"/>
    <w:rsid w:val="00A86343"/>
    <w:rsid w:val="00A87080"/>
    <w:rsid w:val="00A90AAC"/>
    <w:rsid w:val="00A90D86"/>
    <w:rsid w:val="00A915D9"/>
    <w:rsid w:val="00A91DBA"/>
    <w:rsid w:val="00A9334C"/>
    <w:rsid w:val="00A9395F"/>
    <w:rsid w:val="00A97900"/>
    <w:rsid w:val="00AA080D"/>
    <w:rsid w:val="00AA1B91"/>
    <w:rsid w:val="00AA1D7A"/>
    <w:rsid w:val="00AA3E01"/>
    <w:rsid w:val="00AA68AE"/>
    <w:rsid w:val="00AB0BFA"/>
    <w:rsid w:val="00AB2C66"/>
    <w:rsid w:val="00AB6BAD"/>
    <w:rsid w:val="00AB76B7"/>
    <w:rsid w:val="00AC33A2"/>
    <w:rsid w:val="00AC4D1A"/>
    <w:rsid w:val="00AC583D"/>
    <w:rsid w:val="00AD12E6"/>
    <w:rsid w:val="00AD38F7"/>
    <w:rsid w:val="00AD4938"/>
    <w:rsid w:val="00AD5E46"/>
    <w:rsid w:val="00AE03C8"/>
    <w:rsid w:val="00AE65F1"/>
    <w:rsid w:val="00AE6BB4"/>
    <w:rsid w:val="00AE6C3C"/>
    <w:rsid w:val="00AE74AD"/>
    <w:rsid w:val="00AF159C"/>
    <w:rsid w:val="00B007F2"/>
    <w:rsid w:val="00B01873"/>
    <w:rsid w:val="00B03080"/>
    <w:rsid w:val="00B0572F"/>
    <w:rsid w:val="00B074AB"/>
    <w:rsid w:val="00B07717"/>
    <w:rsid w:val="00B1143D"/>
    <w:rsid w:val="00B13AC5"/>
    <w:rsid w:val="00B16334"/>
    <w:rsid w:val="00B17253"/>
    <w:rsid w:val="00B250D6"/>
    <w:rsid w:val="00B2583D"/>
    <w:rsid w:val="00B26A2D"/>
    <w:rsid w:val="00B2743C"/>
    <w:rsid w:val="00B27890"/>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605A"/>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3273"/>
    <w:rsid w:val="00BD6A20"/>
    <w:rsid w:val="00BD7EE1"/>
    <w:rsid w:val="00BE2A06"/>
    <w:rsid w:val="00BE3247"/>
    <w:rsid w:val="00BE5568"/>
    <w:rsid w:val="00BE5764"/>
    <w:rsid w:val="00BF0328"/>
    <w:rsid w:val="00BF1358"/>
    <w:rsid w:val="00BF55BB"/>
    <w:rsid w:val="00C0106D"/>
    <w:rsid w:val="00C01385"/>
    <w:rsid w:val="00C072C2"/>
    <w:rsid w:val="00C130C5"/>
    <w:rsid w:val="00C133BE"/>
    <w:rsid w:val="00C13778"/>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3814"/>
    <w:rsid w:val="00CC5048"/>
    <w:rsid w:val="00CC61A5"/>
    <w:rsid w:val="00CC6246"/>
    <w:rsid w:val="00CC7FED"/>
    <w:rsid w:val="00CD0232"/>
    <w:rsid w:val="00CD1F60"/>
    <w:rsid w:val="00CD6859"/>
    <w:rsid w:val="00CE5E46"/>
    <w:rsid w:val="00CF10E3"/>
    <w:rsid w:val="00CF29C0"/>
    <w:rsid w:val="00CF49CC"/>
    <w:rsid w:val="00CF6EC7"/>
    <w:rsid w:val="00D03A27"/>
    <w:rsid w:val="00D04F0B"/>
    <w:rsid w:val="00D05F04"/>
    <w:rsid w:val="00D07440"/>
    <w:rsid w:val="00D120AF"/>
    <w:rsid w:val="00D1463A"/>
    <w:rsid w:val="00D15F11"/>
    <w:rsid w:val="00D16362"/>
    <w:rsid w:val="00D20DC4"/>
    <w:rsid w:val="00D22F63"/>
    <w:rsid w:val="00D252C9"/>
    <w:rsid w:val="00D270FA"/>
    <w:rsid w:val="00D32DDF"/>
    <w:rsid w:val="00D36206"/>
    <w:rsid w:val="00D365BE"/>
    <w:rsid w:val="00D36E93"/>
    <w:rsid w:val="00D3700C"/>
    <w:rsid w:val="00D400DA"/>
    <w:rsid w:val="00D41940"/>
    <w:rsid w:val="00D43B1B"/>
    <w:rsid w:val="00D43DE9"/>
    <w:rsid w:val="00D512ED"/>
    <w:rsid w:val="00D55A15"/>
    <w:rsid w:val="00D603BF"/>
    <w:rsid w:val="00D638E0"/>
    <w:rsid w:val="00D653B1"/>
    <w:rsid w:val="00D656A2"/>
    <w:rsid w:val="00D72DF1"/>
    <w:rsid w:val="00D740A5"/>
    <w:rsid w:val="00D74AE1"/>
    <w:rsid w:val="00D75D42"/>
    <w:rsid w:val="00D77ECA"/>
    <w:rsid w:val="00D80A15"/>
    <w:rsid w:val="00D80B20"/>
    <w:rsid w:val="00D80CB5"/>
    <w:rsid w:val="00D845A3"/>
    <w:rsid w:val="00D865A8"/>
    <w:rsid w:val="00D87474"/>
    <w:rsid w:val="00D9012A"/>
    <w:rsid w:val="00D92C2D"/>
    <w:rsid w:val="00D9361E"/>
    <w:rsid w:val="00D94F38"/>
    <w:rsid w:val="00D96F91"/>
    <w:rsid w:val="00DA005A"/>
    <w:rsid w:val="00DA1027"/>
    <w:rsid w:val="00DA17CD"/>
    <w:rsid w:val="00DA276C"/>
    <w:rsid w:val="00DA39DD"/>
    <w:rsid w:val="00DA658B"/>
    <w:rsid w:val="00DB25B3"/>
    <w:rsid w:val="00DB51ED"/>
    <w:rsid w:val="00DC0969"/>
    <w:rsid w:val="00DC0E5D"/>
    <w:rsid w:val="00DC1232"/>
    <w:rsid w:val="00DC1C10"/>
    <w:rsid w:val="00DC40EB"/>
    <w:rsid w:val="00DC6F92"/>
    <w:rsid w:val="00DC76E2"/>
    <w:rsid w:val="00DD0213"/>
    <w:rsid w:val="00DD60F2"/>
    <w:rsid w:val="00DD69FB"/>
    <w:rsid w:val="00DE0893"/>
    <w:rsid w:val="00DE2814"/>
    <w:rsid w:val="00DE6796"/>
    <w:rsid w:val="00DE74F0"/>
    <w:rsid w:val="00DF41B2"/>
    <w:rsid w:val="00DF47E2"/>
    <w:rsid w:val="00DF4C45"/>
    <w:rsid w:val="00DF76E9"/>
    <w:rsid w:val="00E01272"/>
    <w:rsid w:val="00E03067"/>
    <w:rsid w:val="00E03814"/>
    <w:rsid w:val="00E03846"/>
    <w:rsid w:val="00E03A07"/>
    <w:rsid w:val="00E06421"/>
    <w:rsid w:val="00E10BDB"/>
    <w:rsid w:val="00E13CC9"/>
    <w:rsid w:val="00E16BF0"/>
    <w:rsid w:val="00E16EB4"/>
    <w:rsid w:val="00E20A7D"/>
    <w:rsid w:val="00E21A27"/>
    <w:rsid w:val="00E22643"/>
    <w:rsid w:val="00E2304B"/>
    <w:rsid w:val="00E27A2F"/>
    <w:rsid w:val="00E30A98"/>
    <w:rsid w:val="00E314F5"/>
    <w:rsid w:val="00E32BA8"/>
    <w:rsid w:val="00E332DD"/>
    <w:rsid w:val="00E33556"/>
    <w:rsid w:val="00E40F44"/>
    <w:rsid w:val="00E42796"/>
    <w:rsid w:val="00E42A94"/>
    <w:rsid w:val="00E458BF"/>
    <w:rsid w:val="00E47285"/>
    <w:rsid w:val="00E5035D"/>
    <w:rsid w:val="00E51C33"/>
    <w:rsid w:val="00E53EB8"/>
    <w:rsid w:val="00E54676"/>
    <w:rsid w:val="00E54AD5"/>
    <w:rsid w:val="00E54BFB"/>
    <w:rsid w:val="00E54CD7"/>
    <w:rsid w:val="00E706E7"/>
    <w:rsid w:val="00E74F0F"/>
    <w:rsid w:val="00E76B2C"/>
    <w:rsid w:val="00E77587"/>
    <w:rsid w:val="00E818AD"/>
    <w:rsid w:val="00E84229"/>
    <w:rsid w:val="00E843F0"/>
    <w:rsid w:val="00E84965"/>
    <w:rsid w:val="00E86147"/>
    <w:rsid w:val="00E877DC"/>
    <w:rsid w:val="00E90E4E"/>
    <w:rsid w:val="00E92E1C"/>
    <w:rsid w:val="00E9391E"/>
    <w:rsid w:val="00EA1052"/>
    <w:rsid w:val="00EA218F"/>
    <w:rsid w:val="00EA4041"/>
    <w:rsid w:val="00EA4F29"/>
    <w:rsid w:val="00EA5B27"/>
    <w:rsid w:val="00EA5F83"/>
    <w:rsid w:val="00EA660A"/>
    <w:rsid w:val="00EA6F9D"/>
    <w:rsid w:val="00EB1BBB"/>
    <w:rsid w:val="00EB2273"/>
    <w:rsid w:val="00EB426E"/>
    <w:rsid w:val="00EB6C62"/>
    <w:rsid w:val="00EB6F3C"/>
    <w:rsid w:val="00EC0490"/>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217D"/>
    <w:rsid w:val="00EF404B"/>
    <w:rsid w:val="00EF5A22"/>
    <w:rsid w:val="00F00376"/>
    <w:rsid w:val="00F01F0C"/>
    <w:rsid w:val="00F02A5A"/>
    <w:rsid w:val="00F02C10"/>
    <w:rsid w:val="00F02D10"/>
    <w:rsid w:val="00F06ECB"/>
    <w:rsid w:val="00F1078D"/>
    <w:rsid w:val="00F11368"/>
    <w:rsid w:val="00F11764"/>
    <w:rsid w:val="00F118B2"/>
    <w:rsid w:val="00F14185"/>
    <w:rsid w:val="00F157E2"/>
    <w:rsid w:val="00F16C7D"/>
    <w:rsid w:val="00F21960"/>
    <w:rsid w:val="00F21B7F"/>
    <w:rsid w:val="00F22682"/>
    <w:rsid w:val="00F23723"/>
    <w:rsid w:val="00F24970"/>
    <w:rsid w:val="00F259E2"/>
    <w:rsid w:val="00F30739"/>
    <w:rsid w:val="00F3158D"/>
    <w:rsid w:val="00F333ED"/>
    <w:rsid w:val="00F346A3"/>
    <w:rsid w:val="00F35AE4"/>
    <w:rsid w:val="00F404B9"/>
    <w:rsid w:val="00F40DC3"/>
    <w:rsid w:val="00F41F0B"/>
    <w:rsid w:val="00F47E82"/>
    <w:rsid w:val="00F50222"/>
    <w:rsid w:val="00F518EF"/>
    <w:rsid w:val="00F52277"/>
    <w:rsid w:val="00F527AC"/>
    <w:rsid w:val="00F5503F"/>
    <w:rsid w:val="00F55AD7"/>
    <w:rsid w:val="00F56CA4"/>
    <w:rsid w:val="00F57610"/>
    <w:rsid w:val="00F617B8"/>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97C7F"/>
    <w:rsid w:val="00FA06B2"/>
    <w:rsid w:val="00FA370D"/>
    <w:rsid w:val="00FA4EDF"/>
    <w:rsid w:val="00FA5F89"/>
    <w:rsid w:val="00FA66F1"/>
    <w:rsid w:val="00FB3B61"/>
    <w:rsid w:val="00FB5308"/>
    <w:rsid w:val="00FB5647"/>
    <w:rsid w:val="00FB7BDB"/>
    <w:rsid w:val="00FC378B"/>
    <w:rsid w:val="00FC3977"/>
    <w:rsid w:val="00FC5F8B"/>
    <w:rsid w:val="00FD1793"/>
    <w:rsid w:val="00FD2566"/>
    <w:rsid w:val="00FD25C7"/>
    <w:rsid w:val="00FD2F16"/>
    <w:rsid w:val="00FD2F54"/>
    <w:rsid w:val="00FD6065"/>
    <w:rsid w:val="00FD6722"/>
    <w:rsid w:val="00FD76B1"/>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9C1C2D"/>
    <w:pPr>
      <w:ind w:left="720"/>
      <w:contextualSpacing/>
    </w:pPr>
  </w:style>
  <w:style w:type="paragraph" w:customStyle="1" w:styleId="Pa8">
    <w:name w:val="Pa8"/>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 w:type="character" w:customStyle="1" w:styleId="A6">
    <w:name w:val="A6"/>
    <w:uiPriority w:val="99"/>
    <w:rsid w:val="00527AB6"/>
    <w:rPr>
      <w:rFonts w:cs="Avenir Next"/>
      <w:color w:val="000000"/>
      <w:sz w:val="22"/>
      <w:szCs w:val="22"/>
    </w:rPr>
  </w:style>
  <w:style w:type="paragraph" w:customStyle="1" w:styleId="Pa9">
    <w:name w:val="Pa9"/>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22371005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https://maritimesafetyinnovationlab.org/wp-content/uploads/2020/10/code_of_practice_V3_2019_8Bshu5D.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1525071-543A-49A9-86B1-B2E3AC23B990}"/>
</file>

<file path=customXml/itemProps2.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1004</TotalTime>
  <Pages>33</Pages>
  <Words>11729</Words>
  <Characters>66861</Characters>
  <Application>Microsoft Office Word</Application>
  <DocSecurity>0</DocSecurity>
  <Lines>557</Lines>
  <Paragraphs>156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78434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Jillian Carson-Jackson</cp:lastModifiedBy>
  <cp:revision>63</cp:revision>
  <cp:lastPrinted>2024-03-20T15:16:00Z</cp:lastPrinted>
  <dcterms:created xsi:type="dcterms:W3CDTF">2024-06-09T07:46:00Z</dcterms:created>
  <dcterms:modified xsi:type="dcterms:W3CDTF">2024-06-10T00:29:00Z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